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8.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85388229"/>
        <w:docPartObj>
          <w:docPartGallery w:val="Cover Pages"/>
          <w:docPartUnique/>
        </w:docPartObj>
      </w:sdtPr>
      <w:sdtEndPr>
        <w:rPr>
          <w:lang w:val="en-US"/>
        </w:rPr>
      </w:sdtEndPr>
      <w:sdtContent>
        <w:p w:rsidR="008E0592" w:rsidRDefault="008E0592">
          <w:r>
            <w:rPr>
              <w:noProof/>
            </w:rPr>
            <mc:AlternateContent>
              <mc:Choice Requires="wpg">
                <w:drawing>
                  <wp:anchor distT="0" distB="0" distL="114300" distR="114300" simplePos="0" relativeHeight="251661312" behindDoc="0" locked="0" layoutInCell="0" allowOverlap="1" wp14:anchorId="63F1ED15" wp14:editId="53211CF6">
                    <wp:simplePos x="0" y="0"/>
                    <mc:AlternateContent>
                      <mc:Choice Requires="wp14">
                        <wp:positionH relativeFrom="page">
                          <wp14:pctPosHOffset>5000</wp14:pctPosHOffset>
                        </wp:positionH>
                      </mc:Choice>
                      <mc:Fallback>
                        <wp:positionH relativeFrom="page">
                          <wp:posOffset>377825</wp:posOffset>
                        </wp:positionH>
                      </mc:Fallback>
                    </mc:AlternateContent>
                    <mc:AlternateContent>
                      <mc:Choice Requires="wp14">
                        <wp:positionV relativeFrom="page">
                          <wp14:pctPosVOffset>4500</wp14:pctPosVOffset>
                        </wp:positionV>
                      </mc:Choice>
                      <mc:Fallback>
                        <wp:positionV relativeFrom="page">
                          <wp:posOffset>480695</wp:posOffset>
                        </wp:positionV>
                      </mc:Fallback>
                    </mc:AlternateContent>
                    <wp:extent cx="2616835" cy="5008880"/>
                    <wp:effectExtent l="76200" t="76200" r="50165" b="58420"/>
                    <wp:wrapNone/>
                    <wp:docPr id="14" name="Ομάδα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6835" cy="5008880"/>
                              <a:chOff x="335" y="370"/>
                              <a:chExt cx="4476" cy="7108"/>
                            </a:xfrm>
                          </wpg:grpSpPr>
                          <wps:wsp>
                            <wps:cNvPr id="17" name="Rectangle 4"/>
                            <wps:cNvSpPr>
                              <a:spLocks noChangeArrowheads="1"/>
                            </wps:cNvSpPr>
                            <wps:spPr bwMode="auto">
                              <a:xfrm>
                                <a:off x="1794" y="370"/>
                                <a:ext cx="1251"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sz w:val="36"/>
                                    </w:rPr>
                                    <w:alias w:val="Συντάκτης"/>
                                    <w:id w:val="-1559228608"/>
                                    <w:dataBinding w:prefixMappings="xmlns:ns0='http://schemas.openxmlformats.org/package/2006/metadata/core-properties' xmlns:ns1='http://purl.org/dc/elements/1.1/'" w:xpath="/ns0:coreProperties[1]/ns1:creator[1]" w:storeItemID="{6C3C8BC8-F283-45AE-878A-BAB7291924A1}"/>
                                    <w:text/>
                                  </w:sdtPr>
                                  <w:sdtContent>
                                    <w:p w:rsidR="008E0592" w:rsidRDefault="008E0592">
                                      <w:pPr>
                                        <w:pStyle w:val="a3"/>
                                        <w:jc w:val="right"/>
                                        <w:rPr>
                                          <w:rFonts w:asciiTheme="majorHAnsi" w:eastAsiaTheme="majorEastAsia" w:hAnsiTheme="majorHAnsi" w:cstheme="majorBidi"/>
                                          <w:sz w:val="36"/>
                                        </w:rPr>
                                      </w:pPr>
                                      <w:proofErr w:type="spellStart"/>
                                      <w:r>
                                        <w:rPr>
                                          <w:rFonts w:asciiTheme="majorHAnsi" w:eastAsiaTheme="majorEastAsia" w:hAnsiTheme="majorHAnsi" w:cstheme="majorBidi"/>
                                          <w:sz w:val="36"/>
                                          <w:lang w:val="en-US"/>
                                        </w:rPr>
                                        <w:t>Karagiozi</w:t>
                                      </w:r>
                                      <w:proofErr w:type="spellEnd"/>
                                      <w:r>
                                        <w:rPr>
                                          <w:rFonts w:asciiTheme="majorHAnsi" w:eastAsiaTheme="majorEastAsia" w:hAnsiTheme="majorHAnsi" w:cstheme="majorBidi"/>
                                          <w:sz w:val="36"/>
                                          <w:lang w:val="en-US"/>
                                        </w:rPr>
                                        <w:t xml:space="preserve"> </w:t>
                                      </w:r>
                                      <w:proofErr w:type="spellStart"/>
                                      <w:r>
                                        <w:rPr>
                                          <w:rFonts w:asciiTheme="majorHAnsi" w:eastAsiaTheme="majorEastAsia" w:hAnsiTheme="majorHAnsi" w:cstheme="majorBidi"/>
                                          <w:sz w:val="36"/>
                                        </w:rPr>
                                        <w:t>Ioanna</w:t>
                                      </w:r>
                                      <w:proofErr w:type="spellEnd"/>
                                    </w:p>
                                  </w:sdtContent>
                                </w:sdt>
                              </w:txbxContent>
                            </wps:txbx>
                            <wps:bodyPr rot="0" vert="vert270" wrap="square" lIns="9144" tIns="91440" rIns="9144" bIns="91440" anchor="ctr" anchorCtr="0" upright="1">
                              <a:noAutofit/>
                            </wps:bodyPr>
                          </wps:wsp>
                          <wps:wsp>
                            <wps:cNvPr id="18" name="Rectangle 5"/>
                            <wps:cNvSpPr>
                              <a:spLocks noChangeArrowheads="1"/>
                            </wps:cNvSpPr>
                            <wps:spPr bwMode="auto">
                              <a:xfrm>
                                <a:off x="3247" y="370"/>
                                <a:ext cx="1564"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b/>
                                      <w:bCs/>
                                      <w:color w:val="4F81BD" w:themeColor="accent1"/>
                                      <w:sz w:val="100"/>
                                      <w:szCs w:val="100"/>
                                      <w14:numForm w14:val="lining"/>
                                    </w:rPr>
                                    <w:alias w:val="Έτος"/>
                                    <w:id w:val="1500155686"/>
                                    <w:dataBinding w:prefixMappings="xmlns:ns0='http://schemas.microsoft.com/office/2006/coverPageProps'" w:xpath="/ns0:CoverPageProperties[1]/ns0:PublishDate[1]" w:storeItemID="{55AF091B-3C7A-41E3-B477-F2FDAA23CFDA}"/>
                                    <w:date w:fullDate="2018-01-01T00:00:00Z">
                                      <w:dateFormat w:val="yyyy"/>
                                      <w:lid w:val="el-GR"/>
                                      <w:storeMappedDataAs w:val="dateTime"/>
                                      <w:calendar w:val="gregorian"/>
                                    </w:date>
                                  </w:sdtPr>
                                  <w:sdtContent>
                                    <w:p w:rsidR="008E0592" w:rsidRDefault="008E0592">
                                      <w:pPr>
                                        <w:pStyle w:val="a3"/>
                                        <w:jc w:val="right"/>
                                        <w:rPr>
                                          <w:b/>
                                          <w:bCs/>
                                          <w:color w:val="4F81BD" w:themeColor="accent1"/>
                                          <w:sz w:val="100"/>
                                          <w:szCs w:val="100"/>
                                          <w14:numForm w14:val="lining"/>
                                        </w:rPr>
                                      </w:pPr>
                                      <w:r>
                                        <w:rPr>
                                          <w:b/>
                                          <w:bCs/>
                                          <w:color w:val="4F81BD" w:themeColor="accent1"/>
                                          <w:sz w:val="100"/>
                                          <w:szCs w:val="100"/>
                                          <w:lang w:val="en-US"/>
                                          <w14:numForm w14:val="lining"/>
                                        </w:rPr>
                                        <w:t>2018</w:t>
                                      </w:r>
                                    </w:p>
                                  </w:sdtContent>
                                </w:sdt>
                              </w:txbxContent>
                            </wps:txbx>
                            <wps:bodyPr rot="0" vert="vert270" wrap="square" lIns="9144" tIns="91440" rIns="9144" bIns="91440" anchor="ctr" anchorCtr="0" upright="1">
                              <a:noAutofit/>
                            </wps:bodyPr>
                          </wps:wsp>
                          <wps:wsp>
                            <wps:cNvPr id="19" name="Rectangle 6"/>
                            <wps:cNvSpPr>
                              <a:spLocks noChangeArrowheads="1"/>
                            </wps:cNvSpPr>
                            <wps:spPr bwMode="auto">
                              <a:xfrm>
                                <a:off x="335" y="370"/>
                                <a:ext cx="1251" cy="7108"/>
                              </a:xfrm>
                              <a:prstGeom prst="rect">
                                <a:avLst/>
                              </a:prstGeom>
                              <a:solidFill>
                                <a:schemeClr val="bg1">
                                  <a:alpha val="20000"/>
                                </a:scheme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b/>
                                      <w:bCs/>
                                      <w:sz w:val="48"/>
                                    </w:rPr>
                                    <w:alias w:val="Τίτλος"/>
                                    <w:id w:val="330647394"/>
                                    <w:dataBinding w:prefixMappings="xmlns:ns0='http://schemas.openxmlformats.org/package/2006/metadata/core-properties' xmlns:ns1='http://purl.org/dc/elements/1.1/'" w:xpath="/ns0:coreProperties[1]/ns1:title[1]" w:storeItemID="{6C3C8BC8-F283-45AE-878A-BAB7291924A1}"/>
                                    <w:text/>
                                  </w:sdtPr>
                                  <w:sdtContent>
                                    <w:p w:rsidR="008E0592" w:rsidRDefault="008E0592">
                                      <w:pPr>
                                        <w:pStyle w:val="a3"/>
                                        <w:jc w:val="right"/>
                                        <w:rPr>
                                          <w:rFonts w:asciiTheme="majorHAnsi" w:eastAsiaTheme="majorEastAsia" w:hAnsiTheme="majorHAnsi" w:cstheme="majorBidi"/>
                                          <w:b/>
                                          <w:bCs/>
                                          <w:sz w:val="48"/>
                                        </w:rPr>
                                      </w:pPr>
                                      <w:r>
                                        <w:rPr>
                                          <w:rFonts w:asciiTheme="majorHAnsi" w:eastAsiaTheme="majorEastAsia" w:hAnsiTheme="majorHAnsi" w:cstheme="majorBidi"/>
                                          <w:b/>
                                          <w:bCs/>
                                          <w:sz w:val="48"/>
                                          <w:lang w:val="en-US"/>
                                        </w:rPr>
                                        <w:t>ECOLOGY</w:t>
                                      </w:r>
                                    </w:p>
                                  </w:sdtContent>
                                </w:sdt>
                              </w:txbxContent>
                            </wps:txbx>
                            <wps:bodyPr rot="0" vert="vert270" wrap="square" lIns="9144" tIns="91440" rIns="9144" bIns="91440" anchor="ctr" anchorCtr="0" upright="1">
                              <a:noAutofit/>
                            </wps:bodyPr>
                          </wps:wsp>
                        </wpg:wgp>
                      </a:graphicData>
                    </a:graphic>
                    <wp14:sizeRelH relativeFrom="page">
                      <wp14:pctWidth>35000</wp14:pctWidth>
                    </wp14:sizeRelH>
                    <wp14:sizeRelV relativeFrom="page">
                      <wp14:pctHeight>50000</wp14:pctHeight>
                    </wp14:sizeRelV>
                  </wp:anchor>
                </w:drawing>
              </mc:Choice>
              <mc:Fallback>
                <w:pict>
                  <v:group id="Ομάδα 3" o:spid="_x0000_s1026" style="position:absolute;left:0;text-align:left;margin-left:0;margin-top:0;width:206.05pt;height:394.4pt;z-index:251661312;mso-width-percent:350;mso-height-percent:500;mso-left-percent:50;mso-top-percent:45;mso-position-horizontal-relative:page;mso-position-vertical-relative:page;mso-width-percent:350;mso-height-percent:500;mso-left-percent:50;mso-top-percent:45" coordorigin="335,370" coordsize="4476,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" o:allowincell="f">
                    <v:rect id="Rectangle 4" o:spid="_x0000_s1027" style="position:absolute;left:1794;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OqpL8A&#10;AADbAAAADwAAAGRycy9kb3ducmV2LnhtbERPzYrCMBC+L/gOYQRva6q4Kl2jFEER1ovVB5htZpuy&#10;zaQ00da3N4LgbT6+31lteluLG7W+cqxgMk5AEBdOV1wquJx3n0sQPiBrrB2Tgjt52KwHHytMtev4&#10;RLc8lCKGsE9RgQmhSaX0hSGLfuwa4sj9udZiiLAtpW6xi+G2ltMkmUuLFccGgw1tDRX/+dUq+Op+&#10;5z/ZuZg0WfDH02xPnSFSajTss28QgfrwFr/cBx3nL+D5SzxAr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Q6qkvwAAANsAAAAPAAAAAAAAAAAAAAAAAJgCAABkcnMvZG93bnJl&#10;di54bWxQSwUGAAAAAAQABAD1AAAAhAMAAAAA&#10;" stroked="f" strokeweight="1pt">
                      <v:fill opacity="13107f"/>
                      <v:textbox style="layout-flow:vertical;mso-layout-flow-alt:bottom-to-top" inset=".72pt,7.2pt,.72pt,7.2pt">
                        <w:txbxContent>
                          <w:sdt>
                            <w:sdtPr>
                              <w:rPr>
                                <w:rFonts w:asciiTheme="majorHAnsi" w:eastAsiaTheme="majorEastAsia" w:hAnsiTheme="majorHAnsi" w:cstheme="majorBidi"/>
                                <w:sz w:val="36"/>
                              </w:rPr>
                              <w:alias w:val="Συντάκτης"/>
                              <w:id w:val="-1559228608"/>
                              <w:dataBinding w:prefixMappings="xmlns:ns0='http://schemas.openxmlformats.org/package/2006/metadata/core-properties' xmlns:ns1='http://purl.org/dc/elements/1.1/'" w:xpath="/ns0:coreProperties[1]/ns1:creator[1]" w:storeItemID="{6C3C8BC8-F283-45AE-878A-BAB7291924A1}"/>
                              <w:text/>
                            </w:sdtPr>
                            <w:sdtContent>
                              <w:p w:rsidR="008E0592" w:rsidRDefault="008E0592">
                                <w:pPr>
                                  <w:pStyle w:val="a3"/>
                                  <w:jc w:val="right"/>
                                  <w:rPr>
                                    <w:rFonts w:asciiTheme="majorHAnsi" w:eastAsiaTheme="majorEastAsia" w:hAnsiTheme="majorHAnsi" w:cstheme="majorBidi"/>
                                    <w:sz w:val="36"/>
                                  </w:rPr>
                                </w:pPr>
                                <w:proofErr w:type="spellStart"/>
                                <w:r>
                                  <w:rPr>
                                    <w:rFonts w:asciiTheme="majorHAnsi" w:eastAsiaTheme="majorEastAsia" w:hAnsiTheme="majorHAnsi" w:cstheme="majorBidi"/>
                                    <w:sz w:val="36"/>
                                    <w:lang w:val="en-US"/>
                                  </w:rPr>
                                  <w:t>Karagiozi</w:t>
                                </w:r>
                                <w:proofErr w:type="spellEnd"/>
                                <w:r>
                                  <w:rPr>
                                    <w:rFonts w:asciiTheme="majorHAnsi" w:eastAsiaTheme="majorEastAsia" w:hAnsiTheme="majorHAnsi" w:cstheme="majorBidi"/>
                                    <w:sz w:val="36"/>
                                    <w:lang w:val="en-US"/>
                                  </w:rPr>
                                  <w:t xml:space="preserve"> </w:t>
                                </w:r>
                                <w:proofErr w:type="spellStart"/>
                                <w:r>
                                  <w:rPr>
                                    <w:rFonts w:asciiTheme="majorHAnsi" w:eastAsiaTheme="majorEastAsia" w:hAnsiTheme="majorHAnsi" w:cstheme="majorBidi"/>
                                    <w:sz w:val="36"/>
                                  </w:rPr>
                                  <w:t>Ioanna</w:t>
                                </w:r>
                                <w:proofErr w:type="spellEnd"/>
                              </w:p>
                            </w:sdtContent>
                          </w:sdt>
                        </w:txbxContent>
                      </v:textbox>
                    </v:rect>
                    <v:rect id="Rectangle 5" o:spid="_x0000_s1028" style="position:absolute;left:3247;top:370;width:1564;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w+1sIA&#10;AADbAAAADwAAAGRycy9kb3ducmV2LnhtbESP3WrCQBCF7wXfYRnBO91YWpHUVYLQUtAbfx5gzE6z&#10;wexsyG5NfHvnQujdDOfMOd+st4Nv1J26WAc2sJhnoIjLYGuuDFzOX7MVqJiQLTaBycCDImw349Ea&#10;cxt6PtL9lColIRxzNOBSanOtY+nIY5yHlli039B5TLJ2lbYd9hLuG/2WZUvtsWZpcNjSzlF5O/15&#10;Ax/9dbkvzuWiLVI8HN+/qXdExkwnQ/EJKtGQ/s2v6x8r+AIrv8gAe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3D7WwgAAANsAAAAPAAAAAAAAAAAAAAAAAJgCAABkcnMvZG93&#10;bnJldi54bWxQSwUGAAAAAAQABAD1AAAAhwMAAAAA&#10;" stroked="f" strokeweight="1pt">
                      <v:fill opacity="13107f"/>
                      <v:textbox style="layout-flow:vertical;mso-layout-flow-alt:bottom-to-top" inset=".72pt,7.2pt,.72pt,7.2pt">
                        <w:txbxContent>
                          <w:sdt>
                            <w:sdtPr>
                              <w:rPr>
                                <w:b/>
                                <w:bCs/>
                                <w:color w:val="4F81BD" w:themeColor="accent1"/>
                                <w:sz w:val="100"/>
                                <w:szCs w:val="100"/>
                                <w14:numForm w14:val="lining"/>
                              </w:rPr>
                              <w:alias w:val="Έτος"/>
                              <w:id w:val="1500155686"/>
                              <w:dataBinding w:prefixMappings="xmlns:ns0='http://schemas.microsoft.com/office/2006/coverPageProps'" w:xpath="/ns0:CoverPageProperties[1]/ns0:PublishDate[1]" w:storeItemID="{55AF091B-3C7A-41E3-B477-F2FDAA23CFDA}"/>
                              <w:date w:fullDate="2018-01-01T00:00:00Z">
                                <w:dateFormat w:val="yyyy"/>
                                <w:lid w:val="el-GR"/>
                                <w:storeMappedDataAs w:val="dateTime"/>
                                <w:calendar w:val="gregorian"/>
                              </w:date>
                            </w:sdtPr>
                            <w:sdtContent>
                              <w:p w:rsidR="008E0592" w:rsidRDefault="008E0592">
                                <w:pPr>
                                  <w:pStyle w:val="a3"/>
                                  <w:jc w:val="right"/>
                                  <w:rPr>
                                    <w:b/>
                                    <w:bCs/>
                                    <w:color w:val="4F81BD" w:themeColor="accent1"/>
                                    <w:sz w:val="100"/>
                                    <w:szCs w:val="100"/>
                                    <w14:numForm w14:val="lining"/>
                                  </w:rPr>
                                </w:pPr>
                                <w:r>
                                  <w:rPr>
                                    <w:b/>
                                    <w:bCs/>
                                    <w:color w:val="4F81BD" w:themeColor="accent1"/>
                                    <w:sz w:val="100"/>
                                    <w:szCs w:val="100"/>
                                    <w:lang w:val="en-US"/>
                                    <w14:numForm w14:val="lining"/>
                                  </w:rPr>
                                  <w:t>2018</w:t>
                                </w:r>
                              </w:p>
                            </w:sdtContent>
                          </w:sdt>
                        </w:txbxContent>
                      </v:textbox>
                    </v:rect>
                    <v:rect id="Rectangle 6" o:spid="_x0000_s1029" style="position:absolute;left:335;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M/oMIA&#10;AADbAAAADwAAAGRycy9kb3ducmV2LnhtbERPTWvCQBC9C/6HZQQv0mzqodTUVUQoiAfbRg8eh91p&#10;NjQ7G7Nrkv77bqHQ2zze56y3o2tET12oPSt4zHIQxNqbmisFl/PrwzOIEJENNp5JwTcF2G6mkzUW&#10;xg/8QX0ZK5FCOBSowMbYFlIGbclhyHxLnLhP3zmMCXaVNB0OKdw1cpnnT9JhzanBYkt7S/qrvDsF&#10;+liizN9P13iT+35Y3O1Bv41KzWfj7gVEpDH+i//cB5Pmr+D3l3SA3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oz+gwgAAANsAAAAPAAAAAAAAAAAAAAAAAJgCAABkcnMvZG93&#10;bnJldi54bWxQSwUGAAAAAAQABAD1AAAAhwMAAAAA&#10;" fillcolor="white [3212]" stroked="f" strokeweight="1pt">
                      <v:fill opacity="13107f"/>
                      <v:textbox style="layout-flow:vertical;mso-layout-flow-alt:bottom-to-top" inset=".72pt,7.2pt,.72pt,7.2pt">
                        <w:txbxContent>
                          <w:sdt>
                            <w:sdtPr>
                              <w:rPr>
                                <w:rFonts w:asciiTheme="majorHAnsi" w:eastAsiaTheme="majorEastAsia" w:hAnsiTheme="majorHAnsi" w:cstheme="majorBidi"/>
                                <w:b/>
                                <w:bCs/>
                                <w:sz w:val="48"/>
                              </w:rPr>
                              <w:alias w:val="Τίτλος"/>
                              <w:id w:val="330647394"/>
                              <w:dataBinding w:prefixMappings="xmlns:ns0='http://schemas.openxmlformats.org/package/2006/metadata/core-properties' xmlns:ns1='http://purl.org/dc/elements/1.1/'" w:xpath="/ns0:coreProperties[1]/ns1:title[1]" w:storeItemID="{6C3C8BC8-F283-45AE-878A-BAB7291924A1}"/>
                              <w:text/>
                            </w:sdtPr>
                            <w:sdtContent>
                              <w:p w:rsidR="008E0592" w:rsidRDefault="008E0592">
                                <w:pPr>
                                  <w:pStyle w:val="a3"/>
                                  <w:jc w:val="right"/>
                                  <w:rPr>
                                    <w:rFonts w:asciiTheme="majorHAnsi" w:eastAsiaTheme="majorEastAsia" w:hAnsiTheme="majorHAnsi" w:cstheme="majorBidi"/>
                                    <w:b/>
                                    <w:bCs/>
                                    <w:sz w:val="48"/>
                                  </w:rPr>
                                </w:pPr>
                                <w:r>
                                  <w:rPr>
                                    <w:rFonts w:asciiTheme="majorHAnsi" w:eastAsiaTheme="majorEastAsia" w:hAnsiTheme="majorHAnsi" w:cstheme="majorBidi"/>
                                    <w:b/>
                                    <w:bCs/>
                                    <w:sz w:val="48"/>
                                    <w:lang w:val="en-US"/>
                                  </w:rPr>
                                  <w:t>ECOLOGY</w:t>
                                </w:r>
                              </w:p>
                            </w:sdtContent>
                          </w:sdt>
                        </w:txbxContent>
                      </v:textbox>
                    </v:rect>
                    <w10:wrap anchorx="page" anchory="page"/>
                  </v:group>
                </w:pict>
              </mc:Fallback>
            </mc:AlternateContent>
          </w:r>
        </w:p>
        <w:p w:rsidR="008E0592" w:rsidRDefault="008E0592">
          <w:r>
            <w:rPr>
              <w:noProof/>
            </w:rPr>
            <mc:AlternateContent>
              <mc:Choice Requires="wps">
                <w:drawing>
                  <wp:anchor distT="0" distB="0" distL="114300" distR="114300" simplePos="0" relativeHeight="251660288" behindDoc="1" locked="0" layoutInCell="0" allowOverlap="1" wp14:anchorId="61BB421C" wp14:editId="67E40ACE">
                    <wp:simplePos x="0" y="0"/>
                    <wp:positionH relativeFrom="page">
                      <wp:align>center</wp:align>
                    </wp:positionH>
                    <mc:AlternateContent>
                      <mc:Choice Requires="wp14">
                        <wp:positionV relativeFrom="page">
                          <wp14:pctPosVOffset>5000</wp14:pctPosVOffset>
                        </wp:positionV>
                      </mc:Choice>
                      <mc:Fallback>
                        <wp:positionV relativeFrom="page">
                          <wp:posOffset>534035</wp:posOffset>
                        </wp:positionV>
                      </mc:Fallback>
                    </mc:AlternateContent>
                    <wp:extent cx="6995160" cy="5027295"/>
                    <wp:effectExtent l="0" t="0" r="0" b="1905"/>
                    <wp:wrapNone/>
                    <wp:docPr id="23" name="Ορθογώνιο 2" descr="έκθεση"/>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95160" cy="5027295"/>
                            </a:xfrm>
                            <a:prstGeom prst="rect">
                              <a:avLst/>
                            </a:prstGeom>
                            <a:blipFill dpi="0" rotWithShape="1">
                              <a:blip r:embed="rId10"/>
                              <a:srcRect/>
                              <a:stretch>
                                <a:fillRect r="-7574"/>
                              </a:stretch>
                            </a:blip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90000</wp14:pctWidth>
                    </wp14:sizeRelH>
                    <wp14:sizeRelV relativeFrom="page">
                      <wp14:pctHeight>50000</wp14:pctHeight>
                    </wp14:sizeRelV>
                  </wp:anchor>
                </w:drawing>
              </mc:Choice>
              <mc:Fallback>
                <w:pict>
                  <v:rect id="Ορθογώνιο 2" o:spid="_x0000_s1026" alt="Περιγραφή: έκθεση" style="position:absolute;margin-left:0;margin-top:0;width:550.8pt;height:395.85pt;z-index:-251656192;visibility:visible;mso-wrap-style:square;mso-width-percent:900;mso-height-percent:500;mso-top-percent:50;mso-wrap-distance-left:9pt;mso-wrap-distance-top:0;mso-wrap-distance-right:9pt;mso-wrap-distance-bottom:0;mso-position-horizontal:center;mso-position-horizontal-relative:page;mso-position-vertical-relative:page;mso-width-percent:900;mso-height-percent:500;mso-top-percent:5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" o:allowincell="f" stroked="f">
                    <v:fill r:id="rId11" o:title="έκθεση" recolor="t" rotate="t" type="frame"/>
                    <o:lock v:ext="edit" aspectratio="t"/>
                    <w10:wrap anchorx="page" anchory="page"/>
                  </v:rect>
                </w:pict>
              </mc:Fallback>
            </mc:AlternateContent>
          </w:r>
        </w:p>
        <w:p w:rsidR="008E0592" w:rsidRDefault="008E0592">
          <w:pPr>
            <w:spacing w:before="0" w:after="200" w:line="276" w:lineRule="auto"/>
            <w:ind w:firstLine="0"/>
            <w:rPr>
              <w:lang w:val="en-US"/>
            </w:rPr>
          </w:pPr>
          <w:r>
            <w:rPr>
              <w:noProof/>
            </w:rPr>
            <mc:AlternateContent>
              <mc:Choice Requires="wpg">
                <w:drawing>
                  <wp:anchor distT="0" distB="0" distL="114300" distR="114300" simplePos="0" relativeHeight="251662336" behindDoc="0" locked="0" layoutInCell="0" allowOverlap="1" wp14:anchorId="3860FD82" wp14:editId="7BEA2C87">
                    <wp:simplePos x="0" y="0"/>
                    <wp:positionH relativeFrom="page">
                      <wp:align>center</wp:align>
                    </wp:positionH>
                    <mc:AlternateContent>
                      <mc:Choice Requires="wp14">
                        <wp:positionV relativeFrom="page">
                          <wp14:pctPosVOffset>55000</wp14:pctPosVOffset>
                        </wp:positionV>
                      </mc:Choice>
                      <mc:Fallback>
                        <wp:positionV relativeFrom="page">
                          <wp:posOffset>5880100</wp:posOffset>
                        </wp:positionV>
                      </mc:Fallback>
                    </mc:AlternateContent>
                    <wp:extent cx="6748145" cy="4276725"/>
                    <wp:effectExtent l="0" t="0" r="0" b="0"/>
                    <wp:wrapNone/>
                    <wp:docPr id="20" name="Ομάδα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8758" cy="4276725"/>
                              <a:chOff x="613" y="8712"/>
                              <a:chExt cx="10627" cy="6735"/>
                            </a:xfrm>
                          </wpg:grpSpPr>
                          <wps:wsp>
                            <wps:cNvPr id="21" name="Rectangle 8"/>
                            <wps:cNvSpPr>
                              <a:spLocks noChangeArrowheads="1"/>
                            </wps:cNvSpPr>
                            <wps:spPr bwMode="auto">
                              <a:xfrm>
                                <a:off x="4780" y="10002"/>
                                <a:ext cx="6460" cy="5445"/>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sdt>
                                  <w:sdtPr>
                                    <w:rPr>
                                      <w:sz w:val="52"/>
                                      <w:szCs w:val="52"/>
                                    </w:rPr>
                                    <w:alias w:val="Απόσπασμα"/>
                                    <w:id w:val="612603617"/>
                                    <w:dataBinding w:prefixMappings="xmlns:ns0='http://schemas.microsoft.com/office/2006/coverPageProps'" w:xpath="/ns0:CoverPageProperties[1]/ns0:Abstract[1]" w:storeItemID="{55AF091B-3C7A-41E3-B477-F2FDAA23CFDA}"/>
                                    <w:text/>
                                  </w:sdtPr>
                                  <w:sdtContent>
                                    <w:p w:rsidR="008E0592" w:rsidRDefault="008E0592">
                                      <w:pPr>
                                        <w:pStyle w:val="a3"/>
                                      </w:pPr>
                                      <w:r w:rsidRPr="008E0592">
                                        <w:rPr>
                                          <w:sz w:val="52"/>
                                          <w:szCs w:val="52"/>
                                        </w:rPr>
                                        <w:t>Ε</w:t>
                                      </w:r>
                                      <w:r>
                                        <w:rPr>
                                          <w:sz w:val="52"/>
                                          <w:szCs w:val="52"/>
                                        </w:rPr>
                                        <w:t xml:space="preserve">ΡΓΑΣΙΑ ΣΤΙΣ ΝΕΕΣ ΤΕΧΝΟΛΟΓΙΕΣ – 1η ΕΡΓΑΣΙΑ - </w:t>
                                      </w:r>
                                      <w:r>
                                        <w:rPr>
                                          <w:sz w:val="52"/>
                                          <w:szCs w:val="52"/>
                                          <w:lang w:val="en-US"/>
                                        </w:rPr>
                                        <w:t>WORD</w:t>
                                      </w:r>
                                      <w:r>
                                        <w:rPr>
                                          <w:sz w:val="52"/>
                                          <w:szCs w:val="52"/>
                                        </w:rPr>
                                        <w:t xml:space="preserve"> </w:t>
                                      </w:r>
                                    </w:p>
                                  </w:sdtContent>
                                </w:sdt>
                              </w:txbxContent>
                            </wps:txbx>
                            <wps:bodyPr rot="0" vert="horz" wrap="square" lIns="91440" tIns="45720" rIns="91440" bIns="45720" anchor="t" anchorCtr="0" upright="1">
                              <a:noAutofit/>
                            </wps:bodyPr>
                          </wps:wsp>
                          <wps:wsp>
                            <wps:cNvPr id="22" name="Rectangle 9"/>
                            <wps:cNvSpPr>
                              <a:spLocks noChangeArrowheads="1"/>
                            </wps:cNvSpPr>
                            <wps:spPr bwMode="auto">
                              <a:xfrm>
                                <a:off x="613" y="8712"/>
                                <a:ext cx="4283" cy="6336"/>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p w:rsidR="008E0592" w:rsidRPr="008E0592" w:rsidRDefault="008E0592">
                                  <w:pPr>
                                    <w:pStyle w:val="a3"/>
                                    <w:jc w:val="right"/>
                                    <w:rPr>
                                      <w:b/>
                                      <w:bCs/>
                                    </w:rPr>
                                  </w:pPr>
                                  <w:r>
                                    <w:rPr>
                                      <w:b/>
                                      <w:bCs/>
                                      <w:lang w:val="en-US"/>
                                    </w:rPr>
                                    <w:t>K</w:t>
                                  </w:r>
                                  <w:r>
                                    <w:rPr>
                                      <w:b/>
                                      <w:bCs/>
                                    </w:rPr>
                                    <w:t>ΑΡΑΓΚΙΟΖΗ ΙΩΑΝΝΑ ΑΜ 487</w:t>
                                  </w:r>
                                </w:p>
                              </w:txbxContent>
                            </wps:txbx>
                            <wps:bodyPr rot="0" vert="horz" wrap="square" lIns="0" tIns="45720" rIns="91440" bIns="4572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7" o:spid="_x0000_s1030" style="position:absolute;margin-left:0;margin-top:0;width:531.35pt;height:336.75pt;z-index:251662336;mso-top-percent:550;mso-position-horizontal:center;mso-position-horizontal-relative:page;mso-position-vertical-relative:page;mso-top-percent:550" coordorigin="613,8712" coordsize="10627,6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" o:allowincell="f">
                    <v:rect id="Rectangle 8" o:spid="_x0000_s1031" style="position:absolute;left:4780;top:10002;width:6460;height:5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rDsMA&#10;AADbAAAADwAAAGRycy9kb3ducmV2LnhtbESPQYvCMBSE7wv+h/AEL4umelikGkUFUTxtrQePj+bZ&#10;VpuX0kSt/nojCB6HmfmGmc5bU4kbNa60rGA4iEAQZ1aXnCs4pOv+GITzyBory6TgQQ7ms87PFGNt&#10;75zQbe9zESDsYlRQeF/HUrqsIINuYGvi4J1sY9AH2eRSN3gPcFPJURT9SYMlh4UCa1oVlF32V6Ng&#10;k5yT/9/jzj0Xp+ScmvKR7pYrpXrddjEB4an13/CnvdUKRkN4fwk/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rDsMAAADbAAAADwAAAAAAAAAAAAAAAACYAgAAZHJzL2Rv&#10;d25yZXYueG1sUEsFBgAAAAAEAAQA9QAAAIgDAAAAAA==&#10;" filled="f" fillcolor="#c0504d" stroked="f" strokecolor="white" strokeweight="1.5pt">
                      <v:textbox>
                        <w:txbxContent>
                          <w:sdt>
                            <w:sdtPr>
                              <w:rPr>
                                <w:sz w:val="52"/>
                                <w:szCs w:val="52"/>
                              </w:rPr>
                              <w:alias w:val="Απόσπασμα"/>
                              <w:id w:val="612603617"/>
                              <w:dataBinding w:prefixMappings="xmlns:ns0='http://schemas.microsoft.com/office/2006/coverPageProps'" w:xpath="/ns0:CoverPageProperties[1]/ns0:Abstract[1]" w:storeItemID="{55AF091B-3C7A-41E3-B477-F2FDAA23CFDA}"/>
                              <w:text/>
                            </w:sdtPr>
                            <w:sdtContent>
                              <w:p w:rsidR="008E0592" w:rsidRDefault="008E0592">
                                <w:pPr>
                                  <w:pStyle w:val="a3"/>
                                </w:pPr>
                                <w:r w:rsidRPr="008E0592">
                                  <w:rPr>
                                    <w:sz w:val="52"/>
                                    <w:szCs w:val="52"/>
                                  </w:rPr>
                                  <w:t>Ε</w:t>
                                </w:r>
                                <w:r>
                                  <w:rPr>
                                    <w:sz w:val="52"/>
                                    <w:szCs w:val="52"/>
                                  </w:rPr>
                                  <w:t xml:space="preserve">ΡΓΑΣΙΑ ΣΤΙΣ ΝΕΕΣ ΤΕΧΝΟΛΟΓΙΕΣ – 1η ΕΡΓΑΣΙΑ - </w:t>
                                </w:r>
                                <w:r>
                                  <w:rPr>
                                    <w:sz w:val="52"/>
                                    <w:szCs w:val="52"/>
                                    <w:lang w:val="en-US"/>
                                  </w:rPr>
                                  <w:t>WORD</w:t>
                                </w:r>
                                <w:r>
                                  <w:rPr>
                                    <w:sz w:val="52"/>
                                    <w:szCs w:val="52"/>
                                  </w:rPr>
                                  <w:t xml:space="preserve"> </w:t>
                                </w:r>
                              </w:p>
                            </w:sdtContent>
                          </w:sdt>
                        </w:txbxContent>
                      </v:textbox>
                    </v:rect>
                    <v:rect id="Rectangle 9" o:spid="_x0000_s1032" style="position:absolute;left:613;top:8712;width:4283;height:633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0l8UA&#10;AADbAAAADwAAAGRycy9kb3ducmV2LnhtbESPQWvCQBSE74L/YXlCL1I3BpQSXUUKlQoerK3U4yP7&#10;TKLZt2F3E9N/3y0IPQ4z8w2zXPemFh05X1lWMJ0kIIhzqysuFHx9vj2/gPABWWNtmRT8kIf1ajhY&#10;YqbtnT+oO4ZCRAj7DBWUITSZlD4vyaCf2IY4ehfrDIYoXSG1w3uEm1qmSTKXBiuOCyU29FpSfju2&#10;RsH20I0P37PqfN3tNrY9nS6u3Uulnkb9ZgEiUB/+w4/2u1aQpv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QjSXxQAAANsAAAAPAAAAAAAAAAAAAAAAAJgCAABkcnMv&#10;ZG93bnJldi54bWxQSwUGAAAAAAQABAD1AAAAigMAAAAA&#10;" filled="f" fillcolor="#c0504d" stroked="f" strokecolor="white" strokeweight="1.5pt">
                      <v:textbox inset="0">
                        <w:txbxContent>
                          <w:p w:rsidR="008E0592" w:rsidRPr="008E0592" w:rsidRDefault="008E0592">
                            <w:pPr>
                              <w:pStyle w:val="a3"/>
                              <w:jc w:val="right"/>
                              <w:rPr>
                                <w:b/>
                                <w:bCs/>
                              </w:rPr>
                            </w:pPr>
                            <w:r>
                              <w:rPr>
                                <w:b/>
                                <w:bCs/>
                                <w:lang w:val="en-US"/>
                              </w:rPr>
                              <w:t>K</w:t>
                            </w:r>
                            <w:r>
                              <w:rPr>
                                <w:b/>
                                <w:bCs/>
                              </w:rPr>
                              <w:t>ΑΡΑΓΚΙΟΖΗ ΙΩΑΝΝΑ ΑΜ 487</w:t>
                            </w:r>
                          </w:p>
                        </w:txbxContent>
                      </v:textbox>
                    </v:rect>
                    <w10:wrap anchorx="page" anchory="page"/>
                  </v:group>
                </w:pict>
              </mc:Fallback>
            </mc:AlternateContent>
          </w:r>
          <w:r>
            <w:rPr>
              <w:lang w:val="en-US"/>
            </w:rPr>
            <w:br w:type="page"/>
          </w:r>
        </w:p>
      </w:sdtContent>
    </w:sdt>
    <w:p w:rsidR="00193CFD" w:rsidRDefault="00193CFD">
      <w:pPr>
        <w:spacing w:before="0" w:after="200" w:line="276" w:lineRule="auto"/>
        <w:ind w:firstLine="0"/>
        <w:rPr>
          <w:lang w:val="en-US"/>
        </w:rPr>
      </w:pPr>
      <w:r>
        <w:rPr>
          <w:lang w:val="en-US"/>
        </w:rPr>
        <w:lastRenderedPageBreak/>
        <w:br w:type="page"/>
      </w:r>
    </w:p>
    <w:sdt>
      <w:sdtPr>
        <w:id w:val="-1786269618"/>
        <w:docPartObj>
          <w:docPartGallery w:val="Table of Contents"/>
          <w:docPartUnique/>
        </w:docPartObj>
      </w:sdtPr>
      <w:sdtEndPr>
        <w:rPr>
          <w:rFonts w:ascii="Times New Roman" w:eastAsiaTheme="minorHAnsi" w:hAnsi="Times New Roman" w:cstheme="minorBidi"/>
          <w:color w:val="auto"/>
          <w:sz w:val="22"/>
          <w:szCs w:val="22"/>
          <w:lang w:eastAsia="en-US"/>
        </w:rPr>
      </w:sdtEndPr>
      <w:sdtContent>
        <w:p w:rsidR="00193CFD" w:rsidRDefault="00193CFD">
          <w:pPr>
            <w:pStyle w:val="a9"/>
          </w:pPr>
          <w:r>
            <w:t>Περιεχόμενα</w:t>
          </w:r>
        </w:p>
        <w:p w:rsidR="00193CFD" w:rsidRDefault="00193CFD">
          <w:pPr>
            <w:pStyle w:val="10"/>
            <w:tabs>
              <w:tab w:val="left" w:pos="1100"/>
              <w:tab w:val="right" w:leader="dot" w:pos="8296"/>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77149" w:history="1">
            <w:r w:rsidRPr="007039B5">
              <w:rPr>
                <w:rStyle w:val="-"/>
                <w:noProof/>
                <w:lang w:val="en-US"/>
              </w:rPr>
              <w:t>1.</w:t>
            </w:r>
            <w:r>
              <w:rPr>
                <w:rFonts w:asciiTheme="minorHAnsi" w:eastAsiaTheme="minorEastAsia" w:hAnsiTheme="minorHAnsi"/>
                <w:noProof/>
                <w:lang w:eastAsia="el-GR"/>
              </w:rPr>
              <w:tab/>
            </w:r>
            <w:r w:rsidRPr="007039B5">
              <w:rPr>
                <w:rStyle w:val="-"/>
                <w:noProof/>
                <w:lang w:val="en-US"/>
              </w:rPr>
              <w:t>Levels, scope, and scale of organization</w:t>
            </w:r>
            <w:r>
              <w:rPr>
                <w:noProof/>
                <w:webHidden/>
              </w:rPr>
              <w:tab/>
            </w:r>
            <w:r>
              <w:rPr>
                <w:noProof/>
                <w:webHidden/>
              </w:rPr>
              <w:fldChar w:fldCharType="begin"/>
            </w:r>
            <w:r>
              <w:rPr>
                <w:noProof/>
                <w:webHidden/>
              </w:rPr>
              <w:instrText xml:space="preserve"> PAGEREF _Toc509877149 \h </w:instrText>
            </w:r>
            <w:r>
              <w:rPr>
                <w:noProof/>
                <w:webHidden/>
              </w:rPr>
            </w:r>
            <w:r>
              <w:rPr>
                <w:noProof/>
                <w:webHidden/>
              </w:rPr>
              <w:fldChar w:fldCharType="separate"/>
            </w:r>
            <w:r w:rsidR="008E0592">
              <w:rPr>
                <w:noProof/>
                <w:webHidden/>
              </w:rPr>
              <w:t>3</w:t>
            </w:r>
            <w:r>
              <w:rPr>
                <w:noProof/>
                <w:webHidden/>
              </w:rPr>
              <w:fldChar w:fldCharType="end"/>
            </w:r>
          </w:hyperlink>
        </w:p>
        <w:p w:rsidR="00193CFD" w:rsidRDefault="00193CFD">
          <w:pPr>
            <w:pStyle w:val="20"/>
            <w:tabs>
              <w:tab w:val="left" w:pos="1540"/>
              <w:tab w:val="right" w:leader="dot" w:pos="8296"/>
            </w:tabs>
            <w:rPr>
              <w:rFonts w:asciiTheme="minorHAnsi" w:eastAsiaTheme="minorEastAsia" w:hAnsiTheme="minorHAnsi"/>
              <w:noProof/>
              <w:lang w:eastAsia="el-GR"/>
            </w:rPr>
          </w:pPr>
          <w:hyperlink w:anchor="_Toc509877150" w:history="1">
            <w:r w:rsidRPr="007039B5">
              <w:rPr>
                <w:rStyle w:val="-"/>
                <w:noProof/>
                <w:lang w:val="en-US"/>
              </w:rPr>
              <w:t>1.1</w:t>
            </w:r>
            <w:r>
              <w:rPr>
                <w:rFonts w:asciiTheme="minorHAnsi" w:eastAsiaTheme="minorEastAsia" w:hAnsiTheme="minorHAnsi"/>
                <w:noProof/>
                <w:lang w:eastAsia="el-GR"/>
              </w:rPr>
              <w:tab/>
            </w:r>
            <w:r w:rsidRPr="007039B5">
              <w:rPr>
                <w:rStyle w:val="-"/>
                <w:noProof/>
                <w:lang w:val="en-US"/>
              </w:rPr>
              <w:t>Hierarchy</w:t>
            </w:r>
            <w:r>
              <w:rPr>
                <w:noProof/>
                <w:webHidden/>
              </w:rPr>
              <w:tab/>
            </w:r>
            <w:r>
              <w:rPr>
                <w:noProof/>
                <w:webHidden/>
              </w:rPr>
              <w:fldChar w:fldCharType="begin"/>
            </w:r>
            <w:r>
              <w:rPr>
                <w:noProof/>
                <w:webHidden/>
              </w:rPr>
              <w:instrText xml:space="preserve"> PAGEREF _Toc509877150 \h </w:instrText>
            </w:r>
            <w:r>
              <w:rPr>
                <w:noProof/>
                <w:webHidden/>
              </w:rPr>
            </w:r>
            <w:r>
              <w:rPr>
                <w:noProof/>
                <w:webHidden/>
              </w:rPr>
              <w:fldChar w:fldCharType="separate"/>
            </w:r>
            <w:r w:rsidR="008E0592">
              <w:rPr>
                <w:noProof/>
                <w:webHidden/>
              </w:rPr>
              <w:t>3</w:t>
            </w:r>
            <w:r>
              <w:rPr>
                <w:noProof/>
                <w:webHidden/>
              </w:rPr>
              <w:fldChar w:fldCharType="end"/>
            </w:r>
          </w:hyperlink>
        </w:p>
        <w:p w:rsidR="00193CFD" w:rsidRDefault="00193CFD">
          <w:pPr>
            <w:pStyle w:val="20"/>
            <w:tabs>
              <w:tab w:val="left" w:pos="1540"/>
              <w:tab w:val="right" w:leader="dot" w:pos="8296"/>
            </w:tabs>
            <w:rPr>
              <w:rFonts w:asciiTheme="minorHAnsi" w:eastAsiaTheme="minorEastAsia" w:hAnsiTheme="minorHAnsi"/>
              <w:noProof/>
              <w:lang w:eastAsia="el-GR"/>
            </w:rPr>
          </w:pPr>
          <w:hyperlink w:anchor="_Toc509877151" w:history="1">
            <w:r w:rsidRPr="007039B5">
              <w:rPr>
                <w:rStyle w:val="-"/>
                <w:noProof/>
              </w:rPr>
              <w:t>1.2</w:t>
            </w:r>
            <w:r>
              <w:rPr>
                <w:rFonts w:asciiTheme="minorHAnsi" w:eastAsiaTheme="minorEastAsia" w:hAnsiTheme="minorHAnsi"/>
                <w:noProof/>
                <w:lang w:eastAsia="el-GR"/>
              </w:rPr>
              <w:tab/>
            </w:r>
            <w:r w:rsidRPr="007039B5">
              <w:rPr>
                <w:rStyle w:val="-"/>
                <w:noProof/>
              </w:rPr>
              <w:t>Biodiversity</w:t>
            </w:r>
            <w:r>
              <w:rPr>
                <w:noProof/>
                <w:webHidden/>
              </w:rPr>
              <w:tab/>
            </w:r>
            <w:r>
              <w:rPr>
                <w:noProof/>
                <w:webHidden/>
              </w:rPr>
              <w:fldChar w:fldCharType="begin"/>
            </w:r>
            <w:r>
              <w:rPr>
                <w:noProof/>
                <w:webHidden/>
              </w:rPr>
              <w:instrText xml:space="preserve"> PAGEREF _Toc509877151 \h </w:instrText>
            </w:r>
            <w:r>
              <w:rPr>
                <w:noProof/>
                <w:webHidden/>
              </w:rPr>
            </w:r>
            <w:r>
              <w:rPr>
                <w:noProof/>
                <w:webHidden/>
              </w:rPr>
              <w:fldChar w:fldCharType="separate"/>
            </w:r>
            <w:r w:rsidR="008E0592">
              <w:rPr>
                <w:noProof/>
                <w:webHidden/>
              </w:rPr>
              <w:t>4</w:t>
            </w:r>
            <w:r>
              <w:rPr>
                <w:noProof/>
                <w:webHidden/>
              </w:rPr>
              <w:fldChar w:fldCharType="end"/>
            </w:r>
          </w:hyperlink>
        </w:p>
        <w:p w:rsidR="00193CFD" w:rsidRDefault="00193CFD">
          <w:pPr>
            <w:pStyle w:val="10"/>
            <w:tabs>
              <w:tab w:val="left" w:pos="1100"/>
              <w:tab w:val="right" w:leader="dot" w:pos="8296"/>
            </w:tabs>
            <w:rPr>
              <w:rFonts w:asciiTheme="minorHAnsi" w:eastAsiaTheme="minorEastAsia" w:hAnsiTheme="minorHAnsi"/>
              <w:noProof/>
              <w:lang w:eastAsia="el-GR"/>
            </w:rPr>
          </w:pPr>
          <w:hyperlink w:anchor="_Toc509877152" w:history="1">
            <w:r w:rsidRPr="007039B5">
              <w:rPr>
                <w:rStyle w:val="-"/>
                <w:noProof/>
                <w:lang w:val="en-US"/>
              </w:rPr>
              <w:t>2.</w:t>
            </w:r>
            <w:r>
              <w:rPr>
                <w:rFonts w:asciiTheme="minorHAnsi" w:eastAsiaTheme="minorEastAsia" w:hAnsiTheme="minorHAnsi"/>
                <w:noProof/>
                <w:lang w:eastAsia="el-GR"/>
              </w:rPr>
              <w:tab/>
            </w:r>
            <w:r w:rsidRPr="007039B5">
              <w:rPr>
                <w:rStyle w:val="-"/>
                <w:noProof/>
                <w:lang w:val="en-US"/>
              </w:rPr>
              <w:t>Ecological complexity</w:t>
            </w:r>
            <w:r>
              <w:rPr>
                <w:noProof/>
                <w:webHidden/>
              </w:rPr>
              <w:tab/>
            </w:r>
            <w:r>
              <w:rPr>
                <w:noProof/>
                <w:webHidden/>
              </w:rPr>
              <w:fldChar w:fldCharType="begin"/>
            </w:r>
            <w:r>
              <w:rPr>
                <w:noProof/>
                <w:webHidden/>
              </w:rPr>
              <w:instrText xml:space="preserve"> PAGEREF _Toc509877152 \h </w:instrText>
            </w:r>
            <w:r>
              <w:rPr>
                <w:noProof/>
                <w:webHidden/>
              </w:rPr>
            </w:r>
            <w:r>
              <w:rPr>
                <w:noProof/>
                <w:webHidden/>
              </w:rPr>
              <w:fldChar w:fldCharType="separate"/>
            </w:r>
            <w:r w:rsidR="008E0592">
              <w:rPr>
                <w:noProof/>
                <w:webHidden/>
              </w:rPr>
              <w:t>2-1</w:t>
            </w:r>
            <w:r>
              <w:rPr>
                <w:noProof/>
                <w:webHidden/>
              </w:rPr>
              <w:fldChar w:fldCharType="end"/>
            </w:r>
          </w:hyperlink>
        </w:p>
        <w:p w:rsidR="00193CFD" w:rsidRDefault="00193CFD">
          <w:pPr>
            <w:pStyle w:val="30"/>
            <w:tabs>
              <w:tab w:val="left" w:pos="1760"/>
              <w:tab w:val="right" w:leader="dot" w:pos="8296"/>
            </w:tabs>
            <w:rPr>
              <w:rFonts w:asciiTheme="minorHAnsi" w:eastAsiaTheme="minorEastAsia" w:hAnsiTheme="minorHAnsi"/>
              <w:noProof/>
              <w:lang w:eastAsia="el-GR"/>
            </w:rPr>
          </w:pPr>
          <w:hyperlink w:anchor="_Toc509877153" w:history="1">
            <w:r w:rsidRPr="007039B5">
              <w:rPr>
                <w:rStyle w:val="-"/>
                <w:noProof/>
                <w:lang w:val="en-US"/>
              </w:rPr>
              <w:t>2.1</w:t>
            </w:r>
            <w:r>
              <w:rPr>
                <w:rFonts w:asciiTheme="minorHAnsi" w:eastAsiaTheme="minorEastAsia" w:hAnsiTheme="minorHAnsi"/>
                <w:noProof/>
                <w:lang w:eastAsia="el-GR"/>
              </w:rPr>
              <w:tab/>
            </w:r>
            <w:r w:rsidRPr="007039B5">
              <w:rPr>
                <w:rStyle w:val="-"/>
                <w:noProof/>
                <w:lang w:val="en-US"/>
              </w:rPr>
              <w:t>Holism</w:t>
            </w:r>
            <w:r>
              <w:rPr>
                <w:noProof/>
                <w:webHidden/>
              </w:rPr>
              <w:tab/>
            </w:r>
            <w:r>
              <w:rPr>
                <w:noProof/>
                <w:webHidden/>
              </w:rPr>
              <w:fldChar w:fldCharType="begin"/>
            </w:r>
            <w:r>
              <w:rPr>
                <w:noProof/>
                <w:webHidden/>
              </w:rPr>
              <w:instrText xml:space="preserve"> PAGEREF _Toc509877153 \h </w:instrText>
            </w:r>
            <w:r>
              <w:rPr>
                <w:noProof/>
                <w:webHidden/>
              </w:rPr>
            </w:r>
            <w:r>
              <w:rPr>
                <w:noProof/>
                <w:webHidden/>
              </w:rPr>
              <w:fldChar w:fldCharType="separate"/>
            </w:r>
            <w:r w:rsidR="008E0592">
              <w:rPr>
                <w:noProof/>
                <w:webHidden/>
              </w:rPr>
              <w:t>2-1</w:t>
            </w:r>
            <w:r>
              <w:rPr>
                <w:noProof/>
                <w:webHidden/>
              </w:rPr>
              <w:fldChar w:fldCharType="end"/>
            </w:r>
          </w:hyperlink>
        </w:p>
        <w:p w:rsidR="00193CFD" w:rsidRDefault="00193CFD">
          <w:pPr>
            <w:pStyle w:val="10"/>
            <w:tabs>
              <w:tab w:val="left" w:pos="1100"/>
              <w:tab w:val="right" w:leader="dot" w:pos="8296"/>
            </w:tabs>
            <w:rPr>
              <w:rFonts w:asciiTheme="minorHAnsi" w:eastAsiaTheme="minorEastAsia" w:hAnsiTheme="minorHAnsi"/>
              <w:noProof/>
              <w:lang w:eastAsia="el-GR"/>
            </w:rPr>
          </w:pPr>
          <w:hyperlink w:anchor="_Toc509877154" w:history="1">
            <w:r w:rsidRPr="007039B5">
              <w:rPr>
                <w:rStyle w:val="-"/>
                <w:noProof/>
                <w:lang w:val="en-US"/>
              </w:rPr>
              <w:t>3.</w:t>
            </w:r>
            <w:r>
              <w:rPr>
                <w:rFonts w:asciiTheme="minorHAnsi" w:eastAsiaTheme="minorEastAsia" w:hAnsiTheme="minorHAnsi"/>
                <w:noProof/>
                <w:lang w:eastAsia="el-GR"/>
              </w:rPr>
              <w:tab/>
            </w:r>
            <w:r w:rsidRPr="007039B5">
              <w:rPr>
                <w:rStyle w:val="-"/>
                <w:noProof/>
                <w:lang w:val="en-US"/>
              </w:rPr>
              <w:t>Relation to evolution</w:t>
            </w:r>
            <w:r>
              <w:rPr>
                <w:noProof/>
                <w:webHidden/>
              </w:rPr>
              <w:tab/>
            </w:r>
            <w:r>
              <w:rPr>
                <w:noProof/>
                <w:webHidden/>
              </w:rPr>
              <w:fldChar w:fldCharType="begin"/>
            </w:r>
            <w:r>
              <w:rPr>
                <w:noProof/>
                <w:webHidden/>
              </w:rPr>
              <w:instrText xml:space="preserve"> PAGEREF _Toc509877154 \h </w:instrText>
            </w:r>
            <w:r>
              <w:rPr>
                <w:noProof/>
                <w:webHidden/>
              </w:rPr>
            </w:r>
            <w:r>
              <w:rPr>
                <w:noProof/>
                <w:webHidden/>
              </w:rPr>
              <w:fldChar w:fldCharType="separate"/>
            </w:r>
            <w:r w:rsidR="008E0592">
              <w:rPr>
                <w:noProof/>
                <w:webHidden/>
              </w:rPr>
              <w:t>3</w:t>
            </w:r>
            <w:r>
              <w:rPr>
                <w:noProof/>
                <w:webHidden/>
              </w:rPr>
              <w:fldChar w:fldCharType="end"/>
            </w:r>
          </w:hyperlink>
        </w:p>
        <w:p w:rsidR="00193CFD" w:rsidRDefault="00193CFD">
          <w:pPr>
            <w:pStyle w:val="10"/>
            <w:tabs>
              <w:tab w:val="left" w:pos="1100"/>
              <w:tab w:val="right" w:leader="dot" w:pos="8296"/>
            </w:tabs>
            <w:rPr>
              <w:rFonts w:asciiTheme="minorHAnsi" w:eastAsiaTheme="minorEastAsia" w:hAnsiTheme="minorHAnsi"/>
              <w:noProof/>
              <w:lang w:eastAsia="el-GR"/>
            </w:rPr>
          </w:pPr>
          <w:hyperlink w:anchor="_Toc509877155" w:history="1">
            <w:r w:rsidRPr="007039B5">
              <w:rPr>
                <w:rStyle w:val="-"/>
                <w:noProof/>
                <w:lang w:val="en-US"/>
              </w:rPr>
              <w:t>4.</w:t>
            </w:r>
            <w:r>
              <w:rPr>
                <w:rFonts w:asciiTheme="minorHAnsi" w:eastAsiaTheme="minorEastAsia" w:hAnsiTheme="minorHAnsi"/>
                <w:noProof/>
                <w:lang w:eastAsia="el-GR"/>
              </w:rPr>
              <w:tab/>
            </w:r>
            <w:r w:rsidRPr="007039B5">
              <w:rPr>
                <w:rStyle w:val="-"/>
                <w:noProof/>
                <w:lang w:val="en-US"/>
              </w:rPr>
              <w:t>Human ecology</w:t>
            </w:r>
            <w:r>
              <w:rPr>
                <w:noProof/>
                <w:webHidden/>
              </w:rPr>
              <w:tab/>
            </w:r>
            <w:r>
              <w:rPr>
                <w:noProof/>
                <w:webHidden/>
              </w:rPr>
              <w:fldChar w:fldCharType="begin"/>
            </w:r>
            <w:r>
              <w:rPr>
                <w:noProof/>
                <w:webHidden/>
              </w:rPr>
              <w:instrText xml:space="preserve"> PAGEREF _Toc509877155 \h </w:instrText>
            </w:r>
            <w:r>
              <w:rPr>
                <w:noProof/>
                <w:webHidden/>
              </w:rPr>
            </w:r>
            <w:r>
              <w:rPr>
                <w:noProof/>
                <w:webHidden/>
              </w:rPr>
              <w:fldChar w:fldCharType="separate"/>
            </w:r>
            <w:r w:rsidR="008E0592">
              <w:rPr>
                <w:noProof/>
                <w:webHidden/>
              </w:rPr>
              <w:t>6</w:t>
            </w:r>
            <w:r>
              <w:rPr>
                <w:noProof/>
                <w:webHidden/>
              </w:rPr>
              <w:fldChar w:fldCharType="end"/>
            </w:r>
          </w:hyperlink>
        </w:p>
        <w:p w:rsidR="00193CFD" w:rsidRDefault="00193CFD">
          <w:pPr>
            <w:pStyle w:val="10"/>
            <w:tabs>
              <w:tab w:val="left" w:pos="1100"/>
              <w:tab w:val="right" w:leader="dot" w:pos="8296"/>
            </w:tabs>
            <w:rPr>
              <w:rFonts w:asciiTheme="minorHAnsi" w:eastAsiaTheme="minorEastAsia" w:hAnsiTheme="minorHAnsi"/>
              <w:noProof/>
              <w:lang w:eastAsia="el-GR"/>
            </w:rPr>
          </w:pPr>
          <w:hyperlink w:anchor="_Toc509877156" w:history="1">
            <w:r w:rsidRPr="007039B5">
              <w:rPr>
                <w:rStyle w:val="-"/>
                <w:noProof/>
                <w:lang w:val="en-US"/>
              </w:rPr>
              <w:t>5.</w:t>
            </w:r>
            <w:r>
              <w:rPr>
                <w:rFonts w:asciiTheme="minorHAnsi" w:eastAsiaTheme="minorEastAsia" w:hAnsiTheme="minorHAnsi"/>
                <w:noProof/>
                <w:lang w:eastAsia="el-GR"/>
              </w:rPr>
              <w:tab/>
            </w:r>
            <w:r w:rsidRPr="007039B5">
              <w:rPr>
                <w:rStyle w:val="-"/>
                <w:noProof/>
                <w:lang w:val="en-US"/>
              </w:rPr>
              <w:t>History</w:t>
            </w:r>
            <w:r>
              <w:rPr>
                <w:noProof/>
                <w:webHidden/>
              </w:rPr>
              <w:tab/>
            </w:r>
            <w:r>
              <w:rPr>
                <w:noProof/>
                <w:webHidden/>
              </w:rPr>
              <w:fldChar w:fldCharType="begin"/>
            </w:r>
            <w:r>
              <w:rPr>
                <w:noProof/>
                <w:webHidden/>
              </w:rPr>
              <w:instrText xml:space="preserve"> PAGEREF _Toc509877156 \h </w:instrText>
            </w:r>
            <w:r>
              <w:rPr>
                <w:noProof/>
                <w:webHidden/>
              </w:rPr>
            </w:r>
            <w:r>
              <w:rPr>
                <w:noProof/>
                <w:webHidden/>
              </w:rPr>
              <w:fldChar w:fldCharType="separate"/>
            </w:r>
            <w:r w:rsidR="008E0592">
              <w:rPr>
                <w:noProof/>
                <w:webHidden/>
              </w:rPr>
              <w:t>8</w:t>
            </w:r>
            <w:r>
              <w:rPr>
                <w:noProof/>
                <w:webHidden/>
              </w:rPr>
              <w:fldChar w:fldCharType="end"/>
            </w:r>
          </w:hyperlink>
        </w:p>
        <w:p w:rsidR="00193CFD" w:rsidRDefault="00193CFD">
          <w:pPr>
            <w:pStyle w:val="10"/>
            <w:tabs>
              <w:tab w:val="left" w:pos="1100"/>
              <w:tab w:val="right" w:leader="dot" w:pos="8296"/>
            </w:tabs>
            <w:rPr>
              <w:rFonts w:asciiTheme="minorHAnsi" w:eastAsiaTheme="minorEastAsia" w:hAnsiTheme="minorHAnsi"/>
              <w:noProof/>
              <w:lang w:eastAsia="el-GR"/>
            </w:rPr>
          </w:pPr>
          <w:hyperlink w:anchor="_Toc509877157" w:history="1">
            <w:r w:rsidRPr="007039B5">
              <w:rPr>
                <w:rStyle w:val="-"/>
                <w:noProof/>
                <w:lang w:val="en-US"/>
              </w:rPr>
              <w:t>6.</w:t>
            </w:r>
            <w:r>
              <w:rPr>
                <w:rFonts w:asciiTheme="minorHAnsi" w:eastAsiaTheme="minorEastAsia" w:hAnsiTheme="minorHAnsi"/>
                <w:noProof/>
                <w:lang w:eastAsia="el-GR"/>
              </w:rPr>
              <w:tab/>
            </w:r>
            <w:r w:rsidRPr="007039B5">
              <w:rPr>
                <w:rStyle w:val="-"/>
                <w:noProof/>
              </w:rPr>
              <w:t>« Η οικογένειά μου»</w:t>
            </w:r>
            <w:r w:rsidRPr="007039B5">
              <w:rPr>
                <w:rStyle w:val="-"/>
                <w:noProof/>
              </w:rPr>
              <w:drawing>
                <wp:inline distT="0" distB="0" distL="0" distR="0" wp14:anchorId="6D176BF1" wp14:editId="3694EE11">
                  <wp:extent cx="5274310" cy="3076575"/>
                  <wp:effectExtent l="0" t="0" r="0" b="9525"/>
                  <wp:docPr id="5" name="Διάγραμμα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Pr>
                <w:noProof/>
                <w:webHidden/>
              </w:rPr>
              <w:tab/>
            </w:r>
            <w:r>
              <w:rPr>
                <w:noProof/>
                <w:webHidden/>
              </w:rPr>
              <w:fldChar w:fldCharType="begin"/>
            </w:r>
            <w:r>
              <w:rPr>
                <w:noProof/>
                <w:webHidden/>
              </w:rPr>
              <w:instrText xml:space="preserve"> PAGEREF _Toc509877157 \h </w:instrText>
            </w:r>
            <w:r>
              <w:rPr>
                <w:noProof/>
                <w:webHidden/>
              </w:rPr>
            </w:r>
            <w:r>
              <w:rPr>
                <w:noProof/>
                <w:webHidden/>
              </w:rPr>
              <w:fldChar w:fldCharType="separate"/>
            </w:r>
            <w:r w:rsidR="008E0592">
              <w:rPr>
                <w:noProof/>
                <w:webHidden/>
              </w:rPr>
              <w:t>9</w:t>
            </w:r>
            <w:r>
              <w:rPr>
                <w:noProof/>
                <w:webHidden/>
              </w:rPr>
              <w:fldChar w:fldCharType="end"/>
            </w:r>
          </w:hyperlink>
        </w:p>
        <w:p w:rsidR="00193CFD" w:rsidRDefault="00193CFD">
          <w:r>
            <w:rPr>
              <w:b/>
              <w:bCs/>
            </w:rPr>
            <w:fldChar w:fldCharType="end"/>
          </w:r>
        </w:p>
      </w:sdtContent>
    </w:sdt>
    <w:p w:rsidR="00193CFD" w:rsidRDefault="00193CFD">
      <w:pPr>
        <w:spacing w:before="0" w:after="200" w:line="276" w:lineRule="auto"/>
        <w:ind w:firstLine="0"/>
        <w:rPr>
          <w:rFonts w:ascii="Arial" w:eastAsiaTheme="majorEastAsia" w:hAnsi="Arial" w:cstheme="majorBidi"/>
          <w:b/>
          <w:bCs/>
          <w:color w:val="FF0000"/>
          <w:sz w:val="34"/>
          <w:szCs w:val="28"/>
          <w:lang w:val="en-US"/>
        </w:rPr>
      </w:pPr>
      <w:r>
        <w:rPr>
          <w:lang w:val="en-US"/>
        </w:rPr>
        <w:br w:type="page"/>
      </w:r>
    </w:p>
    <w:p w:rsidR="00285327" w:rsidRPr="00285327" w:rsidRDefault="00285327" w:rsidP="00285327">
      <w:pPr>
        <w:pStyle w:val="1"/>
        <w:rPr>
          <w:lang w:val="en-US"/>
        </w:rPr>
      </w:pPr>
      <w:bookmarkStart w:id="0" w:name="_Toc509877149"/>
      <w:r w:rsidRPr="00285327">
        <w:rPr>
          <w:lang w:val="en-US"/>
        </w:rPr>
        <w:lastRenderedPageBreak/>
        <w:t>Levels, scope, and scale of organization</w:t>
      </w:r>
      <w:bookmarkEnd w:id="0"/>
    </w:p>
    <w:p w:rsidR="00285327" w:rsidRPr="00285327" w:rsidRDefault="00285327" w:rsidP="006E0DF6">
      <w:pPr>
        <w:rPr>
          <w:lang w:val="en-US"/>
        </w:rPr>
      </w:pPr>
      <w:r w:rsidRPr="00285327">
        <w:rPr>
          <w:lang w:val="en-US"/>
        </w:rPr>
        <w:t xml:space="preserve">The scope of ecology contains a wide array of interacting levels of organization spanning micro-level (e.g., cells) </w:t>
      </w:r>
      <w:proofErr w:type="gramStart"/>
      <w:r w:rsidRPr="00285327">
        <w:rPr>
          <w:lang w:val="en-US"/>
        </w:rPr>
        <w:t>to a planetary scale (e.g., biosphere) phenomena</w:t>
      </w:r>
      <w:proofErr w:type="gramEnd"/>
      <w:r w:rsidRPr="00285327">
        <w:rPr>
          <w:lang w:val="en-US"/>
        </w:rPr>
        <w:t xml:space="preserve">.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w:t>
      </w:r>
      <w:del w:id="1" w:author="Savvas-Ioanna" w:date="2018-03-27T01:42:00Z">
        <w:r w:rsidRPr="00285327" w:rsidDel="007F02D8">
          <w:rPr>
            <w:lang w:val="en-US"/>
          </w:rPr>
          <w:delText>tiny</w:delText>
        </w:r>
      </w:del>
      <w:ins w:id="2" w:author="Savvas-Ioanna" w:date="2018-03-27T01:42:00Z">
        <w:r w:rsidR="007F02D8" w:rsidRPr="00285327">
          <w:rPr>
            <w:lang w:val="en-US"/>
          </w:rPr>
          <w:t>small</w:t>
        </w:r>
      </w:ins>
      <w:r w:rsidRPr="00285327">
        <w:rPr>
          <w:lang w:val="en-US"/>
        </w:rPr>
        <w:t xml:space="preserve"> to </w:t>
      </w:r>
      <w:del w:id="3" w:author="Savvas-Ioanna" w:date="2018-03-27T01:42:00Z">
        <w:r w:rsidRPr="00285327" w:rsidDel="007F02D8">
          <w:rPr>
            <w:lang w:val="en-US"/>
          </w:rPr>
          <w:delText>vast</w:delText>
        </w:r>
      </w:del>
      <w:ins w:id="4" w:author="Savvas-Ioanna" w:date="2018-03-27T01:42:00Z">
        <w:r w:rsidR="007F02D8" w:rsidRPr="00285327">
          <w:rPr>
            <w:lang w:val="en-US"/>
          </w:rPr>
          <w:t>huge</w:t>
        </w:r>
      </w:ins>
      <w:r w:rsidRPr="00285327">
        <w:rPr>
          <w:lang w:val="en-US"/>
        </w:rPr>
        <w:t xml:space="preserve">. A single tree is of </w:t>
      </w:r>
      <w:del w:id="5" w:author="Savvas-Ioanna" w:date="2018-03-27T01:38:00Z">
        <w:r w:rsidRPr="00285327" w:rsidDel="007F02D8">
          <w:rPr>
            <w:lang w:val="en-US"/>
          </w:rPr>
          <w:delText>little</w:delText>
        </w:r>
      </w:del>
      <w:ins w:id="6" w:author="Savvas-Ioanna" w:date="2018-03-27T01:38:00Z">
        <w:r w:rsidR="007F02D8" w:rsidRPr="00285327">
          <w:rPr>
            <w:lang w:val="en-US"/>
          </w:rPr>
          <w:t>minute</w:t>
        </w:r>
      </w:ins>
      <w:r w:rsidRPr="00285327">
        <w:rPr>
          <w:lang w:val="en-US"/>
        </w:rPr>
        <w:t xml:space="preserve"> consequence to the classification of a forest ecosystem, but critically </w:t>
      </w:r>
      <w:bookmarkStart w:id="7" w:name="_GoBack"/>
      <w:del w:id="8" w:author="Savvas-Ioanna" w:date="2018-03-27T01:45:00Z">
        <w:r w:rsidRPr="00285327" w:rsidDel="00010808">
          <w:rPr>
            <w:lang w:val="en-US"/>
          </w:rPr>
          <w:delText>relevant</w:delText>
        </w:r>
      </w:del>
      <w:ins w:id="9" w:author="Savvas-Ioanna" w:date="2018-03-27T01:45:00Z">
        <w:r w:rsidR="00010808" w:rsidRPr="00285327">
          <w:rPr>
            <w:lang w:val="en-US"/>
          </w:rPr>
          <w:t>appropriate</w:t>
        </w:r>
      </w:ins>
      <w:bookmarkEnd w:id="7"/>
      <w:r w:rsidRPr="00285327">
        <w:rPr>
          <w:lang w:val="en-US"/>
        </w:rPr>
        <w:t xml:space="preserve"> to organisms living in and on it</w:t>
      </w:r>
      <w:proofErr w:type="gramStart"/>
      <w:r w:rsidRPr="00285327">
        <w:rPr>
          <w:lang w:val="en-US"/>
        </w:rPr>
        <w:t>.[</w:t>
      </w:r>
      <w:proofErr w:type="gramEnd"/>
      <w:r w:rsidRPr="00285327">
        <w:rPr>
          <w:lang w:val="en-US"/>
        </w:rPr>
        <w: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p>
    <w:p w:rsidR="00285327" w:rsidRPr="00285327" w:rsidRDefault="00285327" w:rsidP="00285327">
      <w:pPr>
        <w:rPr>
          <w:lang w:val="en-US"/>
        </w:rPr>
      </w:pPr>
    </w:p>
    <w:p w:rsidR="00285327" w:rsidRPr="00285327" w:rsidRDefault="00285327" w:rsidP="00631D01">
      <w:pPr>
        <w:pStyle w:val="2"/>
        <w:rPr>
          <w:lang w:val="en-US"/>
        </w:rPr>
      </w:pPr>
      <w:bookmarkStart w:id="10" w:name="_Toc509877150"/>
      <w:r w:rsidRPr="00285327">
        <w:rPr>
          <w:lang w:val="en-US"/>
        </w:rPr>
        <w:t>Hierarchy</w:t>
      </w:r>
      <w:bookmarkEnd w:id="10"/>
    </w:p>
    <w:p w:rsidR="00285327" w:rsidRPr="00285327" w:rsidRDefault="00285327" w:rsidP="00285327">
      <w:pPr>
        <w:rPr>
          <w:lang w:val="en-US"/>
        </w:rPr>
      </w:pPr>
      <w:r w:rsidRPr="00285327">
        <w:rPr>
          <w:lang w:val="en-US"/>
        </w:rPr>
        <w:t xml:space="preserve">See also: Biological </w:t>
      </w:r>
      <w:proofErr w:type="spellStart"/>
      <w:r w:rsidRPr="00285327">
        <w:rPr>
          <w:lang w:val="en-US"/>
        </w:rPr>
        <w:t>organisation</w:t>
      </w:r>
      <w:proofErr w:type="spellEnd"/>
      <w:r w:rsidRPr="00285327">
        <w:rPr>
          <w:lang w:val="en-US"/>
        </w:rPr>
        <w:t xml:space="preserve"> and Biological classification</w:t>
      </w:r>
    </w:p>
    <w:p w:rsidR="00285327" w:rsidRPr="00285327" w:rsidRDefault="00285327" w:rsidP="00285327">
      <w:pPr>
        <w:rPr>
          <w:lang w:val="en-US"/>
        </w:rPr>
      </w:pPr>
      <w:r w:rsidRPr="00285327">
        <w:rPr>
          <w:lang w:val="en-US"/>
        </w:rPr>
        <w:t>System behaviors must first be arrayed into different levels of organization. Behaviors corresponding to higher levels occur at slow rates. Conversely, lower organizational levels exhibit rapid rates. For example, individual tree leaves respond rapidly to momentary changes in light intensity, CO2 concentration, and the like. The growth of the tree responds more slowly and integrates these short-term changes.</w:t>
      </w:r>
    </w:p>
    <w:p w:rsidR="00285327" w:rsidRPr="00285327" w:rsidRDefault="00285327" w:rsidP="00285327">
      <w:pPr>
        <w:rPr>
          <w:lang w:val="en-US"/>
        </w:rPr>
      </w:pPr>
      <w:r w:rsidRPr="00285327">
        <w:rPr>
          <w:lang w:val="en-US"/>
        </w:rPr>
        <w:t>O'Neill et al. (1986</w:t>
      </w:r>
      <w:proofErr w:type="gramStart"/>
      <w:r w:rsidRPr="00285327">
        <w:rPr>
          <w:lang w:val="en-US"/>
        </w:rPr>
        <w:t>)[</w:t>
      </w:r>
      <w:proofErr w:type="gramEnd"/>
      <w:r w:rsidRPr="00285327">
        <w:rPr>
          <w:lang w:val="en-US"/>
        </w:rPr>
        <w:t>7]:76</w:t>
      </w:r>
    </w:p>
    <w:p w:rsidR="00285327" w:rsidRPr="00285327" w:rsidRDefault="00285327" w:rsidP="00285327">
      <w:pPr>
        <w:rPr>
          <w:lang w:val="en-US"/>
        </w:rPr>
      </w:pPr>
    </w:p>
    <w:p w:rsidR="00285327" w:rsidRPr="00285327" w:rsidRDefault="00285327" w:rsidP="00285327">
      <w:pPr>
        <w:rPr>
          <w:lang w:val="en-US"/>
        </w:rPr>
      </w:pPr>
      <w:r w:rsidRPr="00285327">
        <w:rPr>
          <w:lang w:val="en-US"/>
        </w:rPr>
        <w:t xml:space="preserve">The scale of ecological dynamics can operate like a closed system, such as aphids migrating on a single </w:t>
      </w:r>
      <w:proofErr w:type="gramStart"/>
      <w:r w:rsidRPr="00285327">
        <w:rPr>
          <w:lang w:val="en-US"/>
        </w:rPr>
        <w:t>tree,</w:t>
      </w:r>
      <w:proofErr w:type="gramEnd"/>
      <w:r w:rsidRPr="00285327">
        <w:rPr>
          <w:lang w:val="en-US"/>
        </w:rPr>
        <w:t xml:space="preserv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285327" w:rsidRPr="00285327" w:rsidRDefault="00285327" w:rsidP="00285327">
      <w:pPr>
        <w:rPr>
          <w:lang w:val="en-US"/>
        </w:rPr>
      </w:pPr>
    </w:p>
    <w:p w:rsidR="00285327" w:rsidRPr="00285327" w:rsidRDefault="00285327" w:rsidP="00285327">
      <w:pPr>
        <w:rPr>
          <w:lang w:val="en-US"/>
        </w:rPr>
      </w:pPr>
      <w:r w:rsidRPr="00285327">
        <w:rPr>
          <w:lang w:val="en-US"/>
        </w:rPr>
        <w:t xml:space="preserve">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Pr="00285327">
        <w:rPr>
          <w:lang w:val="en-US"/>
        </w:rPr>
        <w:t>panarchy</w:t>
      </w:r>
      <w:proofErr w:type="spellEnd"/>
      <w:r w:rsidRPr="00285327">
        <w:rPr>
          <w:lang w:val="en-US"/>
        </w:rPr>
        <w:t>[9] and exhibits non-linear behaviors; this means that "effect and cause are disproportionate, so that small changes to critical variables, such as the number of nitrogen fixers, can lead to disproportionate, perhaps irreversible, changes in the system properties."[10]:14</w:t>
      </w:r>
    </w:p>
    <w:p w:rsidR="00285327" w:rsidRPr="00285327" w:rsidRDefault="00285327" w:rsidP="00285327">
      <w:pPr>
        <w:rPr>
          <w:lang w:val="en-US"/>
        </w:rPr>
      </w:pPr>
    </w:p>
    <w:p w:rsidR="00285327" w:rsidRPr="004D394B" w:rsidRDefault="00285327" w:rsidP="004D394B">
      <w:pPr>
        <w:pStyle w:val="2"/>
      </w:pPr>
      <w:bookmarkStart w:id="11" w:name="_Toc509877151"/>
      <w:proofErr w:type="spellStart"/>
      <w:r w:rsidRPr="004D394B">
        <w:t>Biodiversity</w:t>
      </w:r>
      <w:bookmarkEnd w:id="11"/>
      <w:proofErr w:type="spellEnd"/>
    </w:p>
    <w:p w:rsidR="00285327" w:rsidRPr="00285327" w:rsidRDefault="00285327" w:rsidP="00285327">
      <w:pPr>
        <w:rPr>
          <w:lang w:val="en-US"/>
        </w:rPr>
      </w:pPr>
      <w:r w:rsidRPr="00285327">
        <w:rPr>
          <w:lang w:val="en-US"/>
        </w:rPr>
        <w:t>Main article: Biodiversity</w:t>
      </w:r>
    </w:p>
    <w:p w:rsidR="00285327" w:rsidRPr="00285327" w:rsidRDefault="00285327" w:rsidP="00285327">
      <w:pPr>
        <w:rPr>
          <w:lang w:val="en-US"/>
        </w:rPr>
      </w:pPr>
      <w:r w:rsidRPr="00285327">
        <w:rPr>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w:t>
      </w:r>
    </w:p>
    <w:p w:rsidR="00285327" w:rsidRPr="006E0DF6" w:rsidRDefault="00285327" w:rsidP="00285327">
      <w:pPr>
        <w:rPr>
          <w:lang w:val="en-US"/>
        </w:rPr>
      </w:pPr>
      <w:proofErr w:type="spellStart"/>
      <w:r w:rsidRPr="006E0DF6">
        <w:rPr>
          <w:lang w:val="en-US"/>
        </w:rPr>
        <w:t>Noss</w:t>
      </w:r>
      <w:proofErr w:type="spellEnd"/>
      <w:r w:rsidRPr="006E0DF6">
        <w:rPr>
          <w:lang w:val="en-US"/>
        </w:rPr>
        <w:t xml:space="preserve"> &amp; Carpenter (1994</w:t>
      </w:r>
      <w:proofErr w:type="gramStart"/>
      <w:r w:rsidRPr="006E0DF6">
        <w:rPr>
          <w:lang w:val="en-US"/>
        </w:rPr>
        <w:t>)[</w:t>
      </w:r>
      <w:proofErr w:type="gramEnd"/>
      <w:r w:rsidRPr="006E0DF6">
        <w:rPr>
          <w:lang w:val="en-US"/>
        </w:rPr>
        <w:t>11]:5</w:t>
      </w:r>
    </w:p>
    <w:p w:rsidR="00285327" w:rsidRPr="006E0DF6" w:rsidRDefault="00285327" w:rsidP="00285327">
      <w:pPr>
        <w:rPr>
          <w:lang w:val="en-US"/>
        </w:rPr>
      </w:pPr>
    </w:p>
    <w:p w:rsidR="00285327" w:rsidRDefault="00285327" w:rsidP="00285327">
      <w:pPr>
        <w:rPr>
          <w:lang w:val="en-US"/>
        </w:rPr>
        <w:sectPr w:rsidR="00285327" w:rsidSect="008E0592">
          <w:headerReference w:type="default" r:id="rId17"/>
          <w:footerReference w:type="default" r:id="rId18"/>
          <w:headerReference w:type="first" r:id="rId19"/>
          <w:footerReference w:type="first" r:id="rId20"/>
          <w:pgSz w:w="11906" w:h="16838"/>
          <w:pgMar w:top="1440" w:right="1800" w:bottom="1440" w:left="1800" w:header="708" w:footer="708" w:gutter="0"/>
          <w:pgNumType w:start="0"/>
          <w:cols w:space="708"/>
          <w:titlePg/>
          <w:docGrid w:linePitch="360"/>
        </w:sectPr>
      </w:pPr>
      <w:r w:rsidRPr="00285327">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285327">
        <w:rPr>
          <w:lang w:val="en-US"/>
        </w:rPr>
        <w:t>services[</w:t>
      </w:r>
      <w:proofErr w:type="gramEnd"/>
      <w:r w:rsidRPr="00285327">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285327" w:rsidRPr="00285327" w:rsidRDefault="00285327" w:rsidP="00631D01">
      <w:pPr>
        <w:pStyle w:val="1"/>
        <w:rPr>
          <w:lang w:val="en-US"/>
        </w:rPr>
      </w:pPr>
      <w:bookmarkStart w:id="12" w:name="_Toc509877152"/>
      <w:r w:rsidRPr="00285327">
        <w:rPr>
          <w:lang w:val="en-US"/>
        </w:rPr>
        <w:lastRenderedPageBreak/>
        <w:t>Ecological complexity</w:t>
      </w:r>
      <w:bookmarkEnd w:id="12"/>
    </w:p>
    <w:p w:rsidR="00285327" w:rsidRPr="00285327" w:rsidRDefault="00285327" w:rsidP="00285327">
      <w:pPr>
        <w:rPr>
          <w:lang w:val="en-US"/>
        </w:rPr>
      </w:pPr>
      <w:r w:rsidRPr="00285327">
        <w:rPr>
          <w:lang w:val="en-US"/>
        </w:rPr>
        <w:t>Main article: Complexity</w:t>
      </w:r>
    </w:p>
    <w:p w:rsidR="00285327" w:rsidRPr="00285327" w:rsidRDefault="00285327" w:rsidP="00285327">
      <w:pPr>
        <w:rPr>
          <w:lang w:val="en-US"/>
        </w:rPr>
      </w:pPr>
      <w:r w:rsidRPr="00285327">
        <w:rPr>
          <w:lang w:val="en-US"/>
        </w:rPr>
        <w:t>See also: Emergence</w:t>
      </w:r>
    </w:p>
    <w:p w:rsidR="00285327" w:rsidRPr="00285327" w:rsidRDefault="00285327" w:rsidP="00285327">
      <w:pPr>
        <w:rPr>
          <w:lang w:val="en-US"/>
        </w:rPr>
      </w:pPr>
      <w:r w:rsidRPr="00285327">
        <w:rPr>
          <w:lang w:val="en-US"/>
        </w:rPr>
        <w:t xml:space="preserve">Complexity is understood as a large computational effort needed to piece together numerous interacting parts exceeding the iterative memory capacity of the human mind. Global patterns of biological diversity are complex. This </w:t>
      </w:r>
      <w:proofErr w:type="spellStart"/>
      <w:r w:rsidRPr="00285327">
        <w:rPr>
          <w:lang w:val="en-US"/>
        </w:rPr>
        <w:t>biocomplexity</w:t>
      </w:r>
      <w:proofErr w:type="spellEnd"/>
      <w:r w:rsidRPr="00285327">
        <w:rPr>
          <w:lang w:val="en-US"/>
        </w:rPr>
        <w:t xml:space="preserve"> stems from the interplay among ecological processes that operate and influence patterns at different scales that grade into each other, such as transitional areas or </w:t>
      </w:r>
      <w:proofErr w:type="spellStart"/>
      <w:r w:rsidRPr="00285327">
        <w:rPr>
          <w:lang w:val="en-US"/>
        </w:rPr>
        <w:t>ecotones</w:t>
      </w:r>
      <w:proofErr w:type="spellEnd"/>
      <w:r w:rsidRPr="00285327">
        <w:rPr>
          <w:lang w:val="en-US"/>
        </w:rPr>
        <w:t xml:space="preserve"> spanning landscapes. Complexity stems from the interplay among levels of biological organization as energy, and matter is integrated into larger units that superimpose onto the smaller parts. "What were wholes on one level become parts on a higher one."[95]:209 Small scale patterns do not necessarily explain large scale phenomena, otherwise captured in the expression (coined by Aristotle) 'the sum is greater than the parts'</w:t>
      </w:r>
      <w:proofErr w:type="gramStart"/>
      <w:r w:rsidRPr="00285327">
        <w:rPr>
          <w:lang w:val="en-US"/>
        </w:rPr>
        <w:t>.[</w:t>
      </w:r>
      <w:proofErr w:type="gramEnd"/>
      <w:r w:rsidRPr="00285327">
        <w:rPr>
          <w:lang w:val="en-US"/>
        </w:rPr>
        <w:t>96][97][E]</w:t>
      </w:r>
    </w:p>
    <w:p w:rsidR="00285327" w:rsidRPr="00285327" w:rsidRDefault="00285327" w:rsidP="00285327">
      <w:pPr>
        <w:rPr>
          <w:lang w:val="en-US"/>
        </w:rPr>
      </w:pPr>
    </w:p>
    <w:p w:rsidR="00285327" w:rsidRPr="00285327" w:rsidRDefault="00285327" w:rsidP="00285327">
      <w:pPr>
        <w:rPr>
          <w:lang w:val="en-US"/>
        </w:rPr>
      </w:pPr>
      <w:r w:rsidRPr="00285327">
        <w:rPr>
          <w:lang w:val="en-US"/>
        </w:rPr>
        <w:t>"Complexity in ecology is of at least six distinct types: spatial, temporal, structural, process, behavioral, and geometric."[98]:3 From these principles, ecologists have identified emergent and self-organizing phenomena that operate at different environmental scales of influence, ranging from molecular to planetary, and these require different explanations at each integrative level.[48][99] Ecological complexity relates to the dynamic resilience of ecosystems that transition to multiple shifting steady-states directed by random fluctuations of history.[9][100] Long-term ecological studies provide important track records to better understand the complexity and resilience of ecosystems over longer temporal and broader spatial scales. These studies are managed by the International Long Term Ecological Network (LTER)</w:t>
      </w:r>
      <w:proofErr w:type="gramStart"/>
      <w:r w:rsidRPr="00285327">
        <w:rPr>
          <w:lang w:val="en-US"/>
        </w:rPr>
        <w:t>.[</w:t>
      </w:r>
      <w:proofErr w:type="gramEnd"/>
      <w:r w:rsidRPr="00285327">
        <w:rPr>
          <w:lang w:val="en-US"/>
        </w:rPr>
        <w:t>101] The longest experiment in existence is the Park Grass Experiment, which was initiated in 1856.[102] Another example is the Hubbard Brook study, which has been in operation since 1960.[103]</w:t>
      </w:r>
    </w:p>
    <w:p w:rsidR="00285327" w:rsidRPr="00285327" w:rsidRDefault="00285327" w:rsidP="00285327">
      <w:pPr>
        <w:rPr>
          <w:lang w:val="en-US"/>
        </w:rPr>
      </w:pPr>
    </w:p>
    <w:p w:rsidR="00285327" w:rsidRPr="00285327" w:rsidRDefault="00285327" w:rsidP="004D394B">
      <w:pPr>
        <w:pStyle w:val="3"/>
        <w:rPr>
          <w:lang w:val="en-US"/>
        </w:rPr>
      </w:pPr>
      <w:bookmarkStart w:id="13" w:name="_Toc509877153"/>
      <w:r w:rsidRPr="00285327">
        <w:rPr>
          <w:lang w:val="en-US"/>
        </w:rPr>
        <w:t>Holism</w:t>
      </w:r>
      <w:bookmarkEnd w:id="13"/>
    </w:p>
    <w:p w:rsidR="00285327" w:rsidRPr="00285327" w:rsidRDefault="00285327" w:rsidP="00285327">
      <w:pPr>
        <w:rPr>
          <w:lang w:val="en-US"/>
        </w:rPr>
      </w:pPr>
      <w:r w:rsidRPr="00285327">
        <w:rPr>
          <w:lang w:val="en-US"/>
        </w:rPr>
        <w:t>Main article: Holism</w:t>
      </w:r>
    </w:p>
    <w:p w:rsidR="00285327" w:rsidRPr="00285327" w:rsidRDefault="00285327" w:rsidP="00285327">
      <w:pPr>
        <w:rPr>
          <w:lang w:val="en-US"/>
        </w:rPr>
      </w:pPr>
      <w:r w:rsidRPr="00285327">
        <w:rPr>
          <w:lang w:val="en-US"/>
        </w:rPr>
        <w:t xml:space="preserve">Holism remains a critical part of the theoretical foundation in contemporary ecological studies. Holism addresses the biological organization of life that self-organizes into layers of emergent whole systems that function according to non-reducible properties. This means that higher order patterns of a whole functional system, such as an ecosystem, cannot be predicted or understood by a simple summation of the parts.[104] "New properties emerge </w:t>
      </w:r>
      <w:r w:rsidRPr="00285327">
        <w:rPr>
          <w:lang w:val="en-US"/>
        </w:rPr>
        <w:lastRenderedPageBreak/>
        <w:t>because the components interact, not because the basic nature of the components is changed."[6]:8</w:t>
      </w:r>
    </w:p>
    <w:p w:rsidR="00285327" w:rsidRPr="00285327" w:rsidRDefault="00285327" w:rsidP="00285327">
      <w:pPr>
        <w:rPr>
          <w:lang w:val="en-US"/>
        </w:rPr>
      </w:pPr>
    </w:p>
    <w:p w:rsidR="00285327" w:rsidRDefault="00285327" w:rsidP="00285327">
      <w:pPr>
        <w:rPr>
          <w:lang w:val="en-US"/>
        </w:rPr>
        <w:sectPr w:rsidR="00285327" w:rsidSect="00917821">
          <w:headerReference w:type="default" r:id="rId21"/>
          <w:footerReference w:type="default" r:id="rId22"/>
          <w:footerReference w:type="first" r:id="rId23"/>
          <w:pgSz w:w="11906" w:h="16838"/>
          <w:pgMar w:top="1440" w:right="1800" w:bottom="1440" w:left="1800" w:header="708" w:footer="708" w:gutter="0"/>
          <w:pgNumType w:start="1" w:chapStyle="1"/>
          <w:cols w:space="708"/>
          <w:titlePg/>
          <w:docGrid w:linePitch="360"/>
        </w:sectPr>
      </w:pPr>
      <w:r w:rsidRPr="00285327">
        <w:rPr>
          <w:lang w:val="en-US"/>
        </w:rPr>
        <w:t xml:space="preserve">Ecological studies are necessarily holistic as opposed to </w:t>
      </w:r>
      <w:proofErr w:type="spellStart"/>
      <w:r w:rsidRPr="00285327">
        <w:rPr>
          <w:lang w:val="en-US"/>
        </w:rPr>
        <w:t>reductionistic</w:t>
      </w:r>
      <w:proofErr w:type="spellEnd"/>
      <w:r w:rsidRPr="00285327">
        <w:rPr>
          <w:lang w:val="en-US"/>
        </w:rPr>
        <w:t xml:space="preserve">.[36][99][105] Holism has three scientific meanings or uses that identify with ecology: 1) the mechanistic complexity of ecosystems, 2) the practical description of patterns in quantitative reductionist terms where correlations may be identified but nothing is understood about the causal relations without reference to the whole system, which leads to 3) a metaphysical hierarchy whereby the causal relations of larger systems are understood without reference to the smaller parts. Scientific holism differs from mysticism that has appropriated the same term. An example of metaphysical holism is identified in the trend of increased exterior thickness in shells of different species. The reason for a thickness increase can be understood through reference to principles of natural selection via predation without need to reference or understand the </w:t>
      </w:r>
      <w:proofErr w:type="spellStart"/>
      <w:r w:rsidRPr="00285327">
        <w:rPr>
          <w:lang w:val="en-US"/>
        </w:rPr>
        <w:t>biomolecular</w:t>
      </w:r>
      <w:proofErr w:type="spellEnd"/>
      <w:r w:rsidRPr="00285327">
        <w:rPr>
          <w:lang w:val="en-US"/>
        </w:rPr>
        <w:t xml:space="preserve"> properties of the exterior shells</w:t>
      </w:r>
      <w:proofErr w:type="gramStart"/>
      <w:r w:rsidRPr="00285327">
        <w:rPr>
          <w:lang w:val="en-US"/>
        </w:rPr>
        <w:t>.[</w:t>
      </w:r>
      <w:proofErr w:type="gramEnd"/>
      <w:r w:rsidRPr="00285327">
        <w:rPr>
          <w:lang w:val="en-US"/>
        </w:rPr>
        <w:t>106]</w:t>
      </w:r>
    </w:p>
    <w:p w:rsidR="00285327" w:rsidRPr="00285327" w:rsidRDefault="00285327" w:rsidP="00631D01">
      <w:pPr>
        <w:pStyle w:val="1"/>
        <w:rPr>
          <w:lang w:val="en-US"/>
        </w:rPr>
      </w:pPr>
      <w:bookmarkStart w:id="14" w:name="_Toc509877154"/>
      <w:r w:rsidRPr="00285327">
        <w:rPr>
          <w:lang w:val="en-US"/>
        </w:rPr>
        <w:lastRenderedPageBreak/>
        <w:t>Relation to evolution</w:t>
      </w:r>
      <w:bookmarkEnd w:id="14"/>
    </w:p>
    <w:p w:rsidR="00285327" w:rsidRPr="00285327" w:rsidRDefault="00285327" w:rsidP="00285327">
      <w:pPr>
        <w:rPr>
          <w:lang w:val="en-US"/>
        </w:rPr>
      </w:pPr>
      <w:r w:rsidRPr="00285327">
        <w:rPr>
          <w:lang w:val="en-US"/>
        </w:rPr>
        <w:t>Main article: Evolutionary ecology</w:t>
      </w:r>
    </w:p>
    <w:p w:rsidR="00285327" w:rsidRPr="00285327" w:rsidRDefault="00285327" w:rsidP="00285327">
      <w:pPr>
        <w:rPr>
          <w:lang w:val="en-US"/>
        </w:rPr>
      </w:pPr>
      <w:r w:rsidRPr="00285327">
        <w:rPr>
          <w:lang w:val="en-US"/>
        </w:rPr>
        <w:t xml:space="preserve">Ecology and evolutionary biology are considered sister disciplines of the life sciences. Natural selection, life history, development, adaptation, populations, and inheritance are examples of concepts that thread equally into ecological and evolutionary theory. Morphological, </w:t>
      </w:r>
      <w:proofErr w:type="spellStart"/>
      <w:r w:rsidRPr="00285327">
        <w:rPr>
          <w:lang w:val="en-US"/>
        </w:rPr>
        <w:t>behavioural</w:t>
      </w:r>
      <w:proofErr w:type="spellEnd"/>
      <w:r w:rsidRPr="00285327">
        <w:rPr>
          <w:lang w:val="en-US"/>
        </w:rPr>
        <w:t xml:space="preserve">, and genetic traits, for example, can be mapped onto evolutionary trees to study the historical development of a species in relation to their functions and roles in different ecological circumstances. In this framework, the analytical tools of ecologists and evolutionists overlap as they organize, classify, and investigate life through common systematic principals, such as </w:t>
      </w:r>
      <w:proofErr w:type="spellStart"/>
      <w:r w:rsidRPr="00285327">
        <w:rPr>
          <w:lang w:val="en-US"/>
        </w:rPr>
        <w:t>phylogenetics</w:t>
      </w:r>
      <w:proofErr w:type="spellEnd"/>
      <w:r w:rsidRPr="00285327">
        <w:rPr>
          <w:lang w:val="en-US"/>
        </w:rPr>
        <w:t xml:space="preserve"> or the Linnaean system of taxonomy</w:t>
      </w:r>
      <w:proofErr w:type="gramStart"/>
      <w:r w:rsidRPr="00285327">
        <w:rPr>
          <w:lang w:val="en-US"/>
        </w:rPr>
        <w:t>.[</w:t>
      </w:r>
      <w:proofErr w:type="gramEnd"/>
      <w:r w:rsidRPr="00285327">
        <w:rPr>
          <w:lang w:val="en-US"/>
        </w:rPr>
        <w:t>107] The two disciplines often appear together, such as in the title of the journal Trends in Ecology and Evolution.[108] There is no sharp boundary separating ecology from evolution, and they differ more in their areas of applied focus. Both disciplines discover and explain emergent and unique properties and processes operating across different spatial or temporal scales of organization</w:t>
      </w:r>
      <w:proofErr w:type="gramStart"/>
      <w:r w:rsidRPr="00285327">
        <w:rPr>
          <w:lang w:val="en-US"/>
        </w:rPr>
        <w:t>.[</w:t>
      </w:r>
      <w:proofErr w:type="gramEnd"/>
      <w:r w:rsidRPr="00285327">
        <w:rPr>
          <w:lang w:val="en-US"/>
        </w:rPr>
        <w:t>36][48] While the boundary between ecology and evolution is not always clear, ecologists study the abiotic and biotic factors that influence evolutionary processes,[109][110] and evolution can be rapid, occurring on ecological timescales as short as one generation.[111]</w:t>
      </w:r>
    </w:p>
    <w:p w:rsidR="00285327" w:rsidRPr="00285327" w:rsidRDefault="00285327" w:rsidP="00285327">
      <w:pPr>
        <w:rPr>
          <w:lang w:val="en-US"/>
        </w:rPr>
      </w:pPr>
    </w:p>
    <w:p w:rsidR="00285327" w:rsidRPr="00285327" w:rsidRDefault="00285327" w:rsidP="00D7100A">
      <w:pPr>
        <w:pStyle w:val="4"/>
        <w:rPr>
          <w:lang w:val="en-US"/>
        </w:rPr>
      </w:pPr>
      <w:proofErr w:type="spellStart"/>
      <w:r w:rsidRPr="00285327">
        <w:rPr>
          <w:lang w:val="en-US"/>
        </w:rPr>
        <w:t>Behavioural</w:t>
      </w:r>
      <w:proofErr w:type="spellEnd"/>
      <w:r w:rsidRPr="00285327">
        <w:rPr>
          <w:lang w:val="en-US"/>
        </w:rPr>
        <w:t xml:space="preserve"> ecology</w:t>
      </w:r>
    </w:p>
    <w:p w:rsidR="00285327" w:rsidRPr="00285327" w:rsidRDefault="00285327" w:rsidP="00285327">
      <w:pPr>
        <w:rPr>
          <w:lang w:val="en-US"/>
        </w:rPr>
      </w:pPr>
      <w:r w:rsidRPr="00285327">
        <w:rPr>
          <w:lang w:val="en-US"/>
        </w:rPr>
        <w:t xml:space="preserve">Main article: </w:t>
      </w:r>
      <w:proofErr w:type="spellStart"/>
      <w:r w:rsidRPr="00285327">
        <w:rPr>
          <w:lang w:val="en-US"/>
        </w:rPr>
        <w:t>Behavioural</w:t>
      </w:r>
      <w:proofErr w:type="spellEnd"/>
      <w:r w:rsidRPr="00285327">
        <w:rPr>
          <w:lang w:val="en-US"/>
        </w:rPr>
        <w:t xml:space="preserve"> ecology</w:t>
      </w:r>
    </w:p>
    <w:p w:rsidR="00285327" w:rsidRPr="00285327" w:rsidRDefault="00285327" w:rsidP="00285327">
      <w:pPr>
        <w:rPr>
          <w:lang w:val="en-US"/>
        </w:rPr>
      </w:pPr>
    </w:p>
    <w:p w:rsidR="00285327" w:rsidRPr="00285327" w:rsidRDefault="00285327" w:rsidP="00285327">
      <w:pPr>
        <w:rPr>
          <w:lang w:val="en-US"/>
        </w:rPr>
      </w:pPr>
      <w:r w:rsidRPr="00285327">
        <w:rPr>
          <w:lang w:val="en-US"/>
        </w:rPr>
        <w:t xml:space="preserve">Social display and </w:t>
      </w:r>
      <w:proofErr w:type="spellStart"/>
      <w:r w:rsidRPr="00285327">
        <w:rPr>
          <w:lang w:val="en-US"/>
        </w:rPr>
        <w:t>colour</w:t>
      </w:r>
      <w:proofErr w:type="spellEnd"/>
      <w:r w:rsidRPr="00285327">
        <w:rPr>
          <w:lang w:val="en-US"/>
        </w:rPr>
        <w:t xml:space="preserve"> variation in differently adapted species of chameleons (</w:t>
      </w:r>
      <w:proofErr w:type="spellStart"/>
      <w:r w:rsidRPr="00285327">
        <w:rPr>
          <w:lang w:val="en-US"/>
        </w:rPr>
        <w:t>Bradypodion</w:t>
      </w:r>
      <w:proofErr w:type="spellEnd"/>
      <w:r w:rsidRPr="00285327">
        <w:rPr>
          <w:lang w:val="en-US"/>
        </w:rPr>
        <w:t xml:space="preserve"> spp.). Chameleons change their skin </w:t>
      </w:r>
      <w:proofErr w:type="spellStart"/>
      <w:r w:rsidRPr="00285327">
        <w:rPr>
          <w:lang w:val="en-US"/>
        </w:rPr>
        <w:t>colour</w:t>
      </w:r>
      <w:proofErr w:type="spellEnd"/>
      <w:r w:rsidRPr="00285327">
        <w:rPr>
          <w:lang w:val="en-US"/>
        </w:rPr>
        <w:t xml:space="preserve"> to match their background as a </w:t>
      </w:r>
      <w:proofErr w:type="spellStart"/>
      <w:r w:rsidRPr="00285327">
        <w:rPr>
          <w:lang w:val="en-US"/>
        </w:rPr>
        <w:t>behavioural</w:t>
      </w:r>
      <w:proofErr w:type="spellEnd"/>
      <w:r w:rsidRPr="00285327">
        <w:rPr>
          <w:lang w:val="en-US"/>
        </w:rPr>
        <w:t xml:space="preserve"> </w:t>
      </w:r>
      <w:proofErr w:type="spellStart"/>
      <w:r w:rsidRPr="00285327">
        <w:rPr>
          <w:lang w:val="en-US"/>
        </w:rPr>
        <w:t>defence</w:t>
      </w:r>
      <w:proofErr w:type="spellEnd"/>
      <w:r w:rsidRPr="00285327">
        <w:rPr>
          <w:lang w:val="en-US"/>
        </w:rPr>
        <w:t xml:space="preserve"> mechanism and also use </w:t>
      </w:r>
      <w:proofErr w:type="spellStart"/>
      <w:r w:rsidRPr="00285327">
        <w:rPr>
          <w:lang w:val="en-US"/>
        </w:rPr>
        <w:t>colour</w:t>
      </w:r>
      <w:proofErr w:type="spellEnd"/>
      <w:r w:rsidRPr="00285327">
        <w:rPr>
          <w:lang w:val="en-US"/>
        </w:rPr>
        <w:t xml:space="preserve"> to communicate with other members of their species, such as dominant (left) versus submissive (right) patterns shown in the three species (A-C) above</w:t>
      </w:r>
      <w:proofErr w:type="gramStart"/>
      <w:r w:rsidRPr="00285327">
        <w:rPr>
          <w:lang w:val="en-US"/>
        </w:rPr>
        <w:t>.[</w:t>
      </w:r>
      <w:proofErr w:type="gramEnd"/>
      <w:r w:rsidRPr="00285327">
        <w:rPr>
          <w:lang w:val="en-US"/>
        </w:rPr>
        <w:t>112]</w:t>
      </w:r>
    </w:p>
    <w:p w:rsidR="00285327" w:rsidRPr="00285327" w:rsidRDefault="00285327" w:rsidP="00285327">
      <w:pPr>
        <w:rPr>
          <w:lang w:val="en-US"/>
        </w:rPr>
      </w:pPr>
      <w:r w:rsidRPr="00285327">
        <w:rPr>
          <w:lang w:val="en-US"/>
        </w:rPr>
        <w:t xml:space="preserve">All organisms can exhibit </w:t>
      </w:r>
      <w:proofErr w:type="spellStart"/>
      <w:r w:rsidRPr="00285327">
        <w:rPr>
          <w:lang w:val="en-US"/>
        </w:rPr>
        <w:t>behaviours</w:t>
      </w:r>
      <w:proofErr w:type="spellEnd"/>
      <w:r w:rsidRPr="00285327">
        <w:rPr>
          <w:lang w:val="en-US"/>
        </w:rPr>
        <w:t xml:space="preserve">. Even plants express complex </w:t>
      </w:r>
      <w:proofErr w:type="spellStart"/>
      <w:r w:rsidRPr="00285327">
        <w:rPr>
          <w:lang w:val="en-US"/>
        </w:rPr>
        <w:t>behaviour</w:t>
      </w:r>
      <w:proofErr w:type="spellEnd"/>
      <w:r w:rsidRPr="00285327">
        <w:rPr>
          <w:lang w:val="en-US"/>
        </w:rPr>
        <w:t>, including memory and communication</w:t>
      </w:r>
      <w:proofErr w:type="gramStart"/>
      <w:r w:rsidRPr="00285327">
        <w:rPr>
          <w:lang w:val="en-US"/>
        </w:rPr>
        <w:t>.[</w:t>
      </w:r>
      <w:proofErr w:type="gramEnd"/>
      <w:r w:rsidRPr="00285327">
        <w:rPr>
          <w:lang w:val="en-US"/>
        </w:rPr>
        <w:t xml:space="preserve">113] </w:t>
      </w:r>
      <w:proofErr w:type="spellStart"/>
      <w:r w:rsidRPr="00285327">
        <w:rPr>
          <w:lang w:val="en-US"/>
        </w:rPr>
        <w:t>Behavioural</w:t>
      </w:r>
      <w:proofErr w:type="spellEnd"/>
      <w:r w:rsidRPr="00285327">
        <w:rPr>
          <w:lang w:val="en-US"/>
        </w:rPr>
        <w:t xml:space="preserve"> ecology is the study of an organism's </w:t>
      </w:r>
      <w:proofErr w:type="spellStart"/>
      <w:r w:rsidRPr="00285327">
        <w:rPr>
          <w:lang w:val="en-US"/>
        </w:rPr>
        <w:t>behaviour</w:t>
      </w:r>
      <w:proofErr w:type="spellEnd"/>
      <w:r w:rsidRPr="00285327">
        <w:rPr>
          <w:lang w:val="en-US"/>
        </w:rPr>
        <w:t xml:space="preserve"> in its environment and its ecological and evolutionary implications. Ethology is the study of observable movement or </w:t>
      </w:r>
      <w:proofErr w:type="spellStart"/>
      <w:r w:rsidRPr="00285327">
        <w:rPr>
          <w:lang w:val="en-US"/>
        </w:rPr>
        <w:t>behaviour</w:t>
      </w:r>
      <w:proofErr w:type="spellEnd"/>
      <w:r w:rsidRPr="00285327">
        <w:rPr>
          <w:lang w:val="en-US"/>
        </w:rPr>
        <w:t xml:space="preserve"> in animals. This could include investigations of motile sperm of plants, mobile phytoplankton, zooplankton swimming toward the female egg, the cultivation of fungi by weevils, the mating dance of a salamander, or social gatherings of amoeba.[114][115][116][117][118]</w:t>
      </w:r>
    </w:p>
    <w:p w:rsidR="00285327" w:rsidRPr="00285327" w:rsidRDefault="00285327" w:rsidP="00285327">
      <w:pPr>
        <w:rPr>
          <w:lang w:val="en-US"/>
        </w:rPr>
      </w:pPr>
    </w:p>
    <w:p w:rsidR="00285327" w:rsidRPr="00285327" w:rsidRDefault="00285327" w:rsidP="00285327">
      <w:pPr>
        <w:rPr>
          <w:lang w:val="en-US"/>
        </w:rPr>
      </w:pPr>
      <w:r w:rsidRPr="00285327">
        <w:rPr>
          <w:lang w:val="en-US"/>
        </w:rPr>
        <w:t xml:space="preserve">Adaptation is the central unifying concept in </w:t>
      </w:r>
      <w:proofErr w:type="spellStart"/>
      <w:r w:rsidRPr="00285327">
        <w:rPr>
          <w:lang w:val="en-US"/>
        </w:rPr>
        <w:t>behavioural</w:t>
      </w:r>
      <w:proofErr w:type="spellEnd"/>
      <w:r w:rsidRPr="00285327">
        <w:rPr>
          <w:lang w:val="en-US"/>
        </w:rPr>
        <w:t xml:space="preserve"> ecology</w:t>
      </w:r>
      <w:proofErr w:type="gramStart"/>
      <w:r w:rsidRPr="00285327">
        <w:rPr>
          <w:lang w:val="en-US"/>
        </w:rPr>
        <w:t>.[</w:t>
      </w:r>
      <w:proofErr w:type="gramEnd"/>
      <w:r w:rsidRPr="00285327">
        <w:rPr>
          <w:lang w:val="en-US"/>
        </w:rPr>
        <w:t xml:space="preserve">119] </w:t>
      </w:r>
      <w:proofErr w:type="spellStart"/>
      <w:r w:rsidRPr="00285327">
        <w:rPr>
          <w:lang w:val="en-US"/>
        </w:rPr>
        <w:t>Behaviours</w:t>
      </w:r>
      <w:proofErr w:type="spellEnd"/>
      <w:r w:rsidRPr="00285327">
        <w:rPr>
          <w:lang w:val="en-US"/>
        </w:rPr>
        <w:t xml:space="preserve"> can be recorded as traits and inherited in much the same way that eye and hair </w:t>
      </w:r>
      <w:proofErr w:type="spellStart"/>
      <w:r w:rsidRPr="00285327">
        <w:rPr>
          <w:lang w:val="en-US"/>
        </w:rPr>
        <w:t>colour</w:t>
      </w:r>
      <w:proofErr w:type="spellEnd"/>
      <w:r w:rsidRPr="00285327">
        <w:rPr>
          <w:lang w:val="en-US"/>
        </w:rPr>
        <w:t xml:space="preserve"> can. </w:t>
      </w:r>
      <w:proofErr w:type="spellStart"/>
      <w:r w:rsidRPr="00285327">
        <w:rPr>
          <w:lang w:val="en-US"/>
        </w:rPr>
        <w:t>Behaviours</w:t>
      </w:r>
      <w:proofErr w:type="spellEnd"/>
      <w:r w:rsidRPr="00285327">
        <w:rPr>
          <w:lang w:val="en-US"/>
        </w:rPr>
        <w:t xml:space="preserve"> can evolve by means of natural selection as adaptive traits conferring functional utilities that increases reproductive fitness</w:t>
      </w:r>
      <w:proofErr w:type="gramStart"/>
      <w:r w:rsidRPr="00285327">
        <w:rPr>
          <w:lang w:val="en-US"/>
        </w:rPr>
        <w:t>.[</w:t>
      </w:r>
      <w:proofErr w:type="gramEnd"/>
      <w:r w:rsidRPr="00285327">
        <w:rPr>
          <w:lang w:val="en-US"/>
        </w:rPr>
        <w:t>120][121]</w:t>
      </w:r>
    </w:p>
    <w:p w:rsidR="00285327" w:rsidRPr="00285327" w:rsidRDefault="00285327" w:rsidP="00285327">
      <w:pPr>
        <w:rPr>
          <w:lang w:val="en-US"/>
        </w:rPr>
      </w:pPr>
    </w:p>
    <w:p w:rsidR="0031771B" w:rsidRDefault="00285327" w:rsidP="00285327">
      <w:pPr>
        <w:rPr>
          <w:lang w:val="en-US"/>
        </w:rPr>
      </w:pPr>
      <w:r w:rsidRPr="00285327">
        <w:rPr>
          <w:lang w:val="en-US"/>
        </w:rPr>
        <w:t xml:space="preserve">Predator-prey interactions are an introductory concept into food-web studies as well as </w:t>
      </w:r>
      <w:proofErr w:type="spellStart"/>
      <w:r w:rsidRPr="00285327">
        <w:rPr>
          <w:lang w:val="en-US"/>
        </w:rPr>
        <w:t>behavioural</w:t>
      </w:r>
      <w:proofErr w:type="spellEnd"/>
      <w:r w:rsidRPr="00285327">
        <w:rPr>
          <w:lang w:val="en-US"/>
        </w:rPr>
        <w:t xml:space="preserve"> ecology</w:t>
      </w:r>
      <w:proofErr w:type="gramStart"/>
      <w:r w:rsidRPr="00285327">
        <w:rPr>
          <w:lang w:val="en-US"/>
        </w:rPr>
        <w:t>.[</w:t>
      </w:r>
      <w:proofErr w:type="gramEnd"/>
      <w:r w:rsidRPr="00285327">
        <w:rPr>
          <w:lang w:val="en-US"/>
        </w:rPr>
        <w:t xml:space="preserve">122] Prey species can exhibit different kinds of </w:t>
      </w:r>
      <w:proofErr w:type="spellStart"/>
      <w:r w:rsidRPr="00285327">
        <w:rPr>
          <w:lang w:val="en-US"/>
        </w:rPr>
        <w:t>behavioural</w:t>
      </w:r>
      <w:proofErr w:type="spellEnd"/>
      <w:r w:rsidRPr="00285327">
        <w:rPr>
          <w:lang w:val="en-US"/>
        </w:rPr>
        <w:t xml:space="preserve"> adaptations to predators, such as avoid, flee, or defend. Many prey species are faced with multiple predators that differ in the degree of danger posed. To be adapted to their environment and face predatory threats, organisms must balance their energy budgets as they invest in different aspects of their life history, such as growth, feeding, mating, socializing, or modifying their habitat. Hypotheses posited in </w:t>
      </w:r>
      <w:proofErr w:type="spellStart"/>
      <w:r w:rsidRPr="00285327">
        <w:rPr>
          <w:lang w:val="en-US"/>
        </w:rPr>
        <w:t>behavioural</w:t>
      </w:r>
      <w:proofErr w:type="spellEnd"/>
      <w:r w:rsidRPr="00285327">
        <w:rPr>
          <w:lang w:val="en-US"/>
        </w:rPr>
        <w:t xml:space="preserve"> ecology are generally based on adaptive principles of conservation, optimization, or efficiency.[33][109][123] For example, "[t]he threat-sensitive predator avoidance hypothesis predicts that prey should assess the degree of threat posed by different predators and match their </w:t>
      </w:r>
      <w:proofErr w:type="spellStart"/>
      <w:r w:rsidRPr="00285327">
        <w:rPr>
          <w:lang w:val="en-US"/>
        </w:rPr>
        <w:t>behaviour</w:t>
      </w:r>
      <w:proofErr w:type="spellEnd"/>
      <w:r w:rsidRPr="00285327">
        <w:rPr>
          <w:lang w:val="en-US"/>
        </w:rPr>
        <w:t xml:space="preserve"> according to current levels of risk"[124] or "[t]he optimal flight initiation distance occurs where expected </w:t>
      </w:r>
      <w:proofErr w:type="spellStart"/>
      <w:r w:rsidRPr="00285327">
        <w:rPr>
          <w:lang w:val="en-US"/>
        </w:rPr>
        <w:t>postencounter</w:t>
      </w:r>
      <w:proofErr w:type="spellEnd"/>
      <w:r w:rsidRPr="00285327">
        <w:rPr>
          <w:lang w:val="en-US"/>
        </w:rPr>
        <w:t xml:space="preserve"> fitness is maximized, which depends on the prey's initial fitness, benefits obtainable by not fleeing, energetic escape costs, and expected fitness loss due to predation risk."[125]</w:t>
      </w:r>
    </w:p>
    <w:p w:rsidR="0031771B" w:rsidRDefault="0031771B" w:rsidP="0031771B">
      <w:pPr>
        <w:rPr>
          <w:lang w:val="en-US"/>
        </w:rPr>
      </w:pPr>
      <w:r>
        <w:rPr>
          <w:lang w:val="en-US"/>
        </w:rPr>
        <w:br w:type="page"/>
      </w:r>
    </w:p>
    <w:p w:rsidR="00CB4E88" w:rsidRPr="00B73835" w:rsidRDefault="00B73835" w:rsidP="00B73835">
      <w:pPr>
        <w:rPr>
          <w:sz w:val="34"/>
          <w:szCs w:val="34"/>
          <w:lang w:val="en-US"/>
        </w:rPr>
      </w:pPr>
      <w:r>
        <w:rPr>
          <w:sz w:val="34"/>
          <w:szCs w:val="34"/>
          <w:lang w:val="en-US"/>
        </w:rPr>
        <w:lastRenderedPageBreak/>
        <w:tab/>
      </w:r>
      <w:r>
        <w:rPr>
          <w:sz w:val="34"/>
          <w:szCs w:val="34"/>
          <w:lang w:val="en-US"/>
        </w:rPr>
        <w:tab/>
      </w:r>
      <w:r>
        <w:rPr>
          <w:sz w:val="34"/>
          <w:szCs w:val="34"/>
          <w:lang w:val="en-US"/>
        </w:rPr>
        <w:tab/>
      </w:r>
      <w:r w:rsidRPr="00B73835">
        <w:rPr>
          <w:sz w:val="34"/>
          <w:szCs w:val="34"/>
          <w:lang w:val="en-US"/>
        </w:rPr>
        <w:t>Class Schedule</w:t>
      </w:r>
    </w:p>
    <w:tbl>
      <w:tblPr>
        <w:tblStyle w:val="a8"/>
        <w:tblW w:w="0" w:type="auto"/>
        <w:tblLook w:val="04A0" w:firstRow="1" w:lastRow="0" w:firstColumn="1" w:lastColumn="0" w:noHBand="0" w:noVBand="1"/>
      </w:tblPr>
      <w:tblGrid>
        <w:gridCol w:w="1384"/>
        <w:gridCol w:w="1770"/>
        <w:gridCol w:w="1696"/>
        <w:gridCol w:w="1578"/>
        <w:gridCol w:w="1578"/>
      </w:tblGrid>
      <w:tr w:rsidR="00B73835" w:rsidTr="00692745">
        <w:trPr>
          <w:trHeight w:val="547"/>
        </w:trPr>
        <w:tc>
          <w:tcPr>
            <w:tcW w:w="1384" w:type="dxa"/>
            <w:shd w:val="clear" w:color="auto" w:fill="548DD4" w:themeFill="text2" w:themeFillTint="99"/>
          </w:tcPr>
          <w:p w:rsidR="00B73835" w:rsidRPr="00BF4573" w:rsidRDefault="00B73835" w:rsidP="00BF4573">
            <w:pPr>
              <w:ind w:firstLine="0"/>
              <w:jc w:val="center"/>
              <w:rPr>
                <w:b/>
                <w:color w:val="FFFFFF" w:themeColor="background1"/>
                <w:lang w:val="en-US"/>
              </w:rPr>
            </w:pPr>
            <w:r w:rsidRPr="00BF4573">
              <w:rPr>
                <w:b/>
                <w:color w:val="FFFFFF" w:themeColor="background1"/>
                <w:lang w:val="en-US"/>
              </w:rPr>
              <w:t>LESSON</w:t>
            </w:r>
          </w:p>
        </w:tc>
        <w:tc>
          <w:tcPr>
            <w:tcW w:w="1770" w:type="dxa"/>
            <w:shd w:val="clear" w:color="auto" w:fill="548DD4" w:themeFill="text2" w:themeFillTint="99"/>
          </w:tcPr>
          <w:p w:rsidR="00B73835" w:rsidRPr="00BF4573" w:rsidRDefault="00B73835" w:rsidP="00BF4573">
            <w:pPr>
              <w:ind w:firstLine="0"/>
              <w:jc w:val="center"/>
              <w:rPr>
                <w:b/>
                <w:color w:val="FFFFFF" w:themeColor="background1"/>
                <w:lang w:val="en-US"/>
              </w:rPr>
            </w:pPr>
            <w:r w:rsidRPr="00BF4573">
              <w:rPr>
                <w:b/>
                <w:color w:val="FFFFFF" w:themeColor="background1"/>
                <w:lang w:val="en-US"/>
              </w:rPr>
              <w:t>TOPIC</w:t>
            </w:r>
          </w:p>
        </w:tc>
        <w:tc>
          <w:tcPr>
            <w:tcW w:w="1696" w:type="dxa"/>
            <w:shd w:val="clear" w:color="auto" w:fill="548DD4" w:themeFill="text2" w:themeFillTint="99"/>
          </w:tcPr>
          <w:p w:rsidR="00B73835" w:rsidRPr="00BF4573" w:rsidRDefault="00B73835" w:rsidP="00BF4573">
            <w:pPr>
              <w:ind w:firstLine="0"/>
              <w:jc w:val="center"/>
              <w:rPr>
                <w:b/>
                <w:color w:val="FFFFFF" w:themeColor="background1"/>
                <w:lang w:val="en-US"/>
              </w:rPr>
            </w:pPr>
            <w:r w:rsidRPr="00BF4573">
              <w:rPr>
                <w:b/>
                <w:color w:val="FFFFFF" w:themeColor="background1"/>
                <w:lang w:val="en-US"/>
              </w:rPr>
              <w:t>ASSIG</w:t>
            </w:r>
            <w:r w:rsidR="00BF4573" w:rsidRPr="00BF4573">
              <w:rPr>
                <w:b/>
                <w:color w:val="FFFFFF" w:themeColor="background1"/>
                <w:lang w:val="en-US"/>
              </w:rPr>
              <w:t>N</w:t>
            </w:r>
            <w:r w:rsidRPr="00BF4573">
              <w:rPr>
                <w:b/>
                <w:color w:val="FFFFFF" w:themeColor="background1"/>
                <w:lang w:val="en-US"/>
              </w:rPr>
              <w:t>MENT</w:t>
            </w:r>
          </w:p>
        </w:tc>
        <w:tc>
          <w:tcPr>
            <w:tcW w:w="1578" w:type="dxa"/>
            <w:shd w:val="clear" w:color="auto" w:fill="548DD4" w:themeFill="text2" w:themeFillTint="99"/>
          </w:tcPr>
          <w:p w:rsidR="00B73835" w:rsidRPr="00BF4573" w:rsidRDefault="00BF4573" w:rsidP="00BF4573">
            <w:pPr>
              <w:ind w:firstLine="0"/>
              <w:jc w:val="center"/>
              <w:rPr>
                <w:b/>
                <w:color w:val="FFFFFF" w:themeColor="background1"/>
                <w:lang w:val="en-US"/>
              </w:rPr>
            </w:pPr>
            <w:r w:rsidRPr="00BF4573">
              <w:rPr>
                <w:b/>
                <w:color w:val="FFFFFF" w:themeColor="background1"/>
                <w:lang w:val="en-US"/>
              </w:rPr>
              <w:t>Points</w:t>
            </w:r>
          </w:p>
        </w:tc>
        <w:tc>
          <w:tcPr>
            <w:tcW w:w="1578" w:type="dxa"/>
            <w:shd w:val="clear" w:color="auto" w:fill="548DD4" w:themeFill="text2" w:themeFillTint="99"/>
          </w:tcPr>
          <w:p w:rsidR="00B73835" w:rsidRPr="00BF4573" w:rsidRDefault="00BF4573" w:rsidP="00BF4573">
            <w:pPr>
              <w:ind w:firstLine="0"/>
              <w:jc w:val="center"/>
              <w:rPr>
                <w:b/>
                <w:color w:val="FFFFFF" w:themeColor="background1"/>
                <w:lang w:val="en-US"/>
              </w:rPr>
            </w:pPr>
            <w:r w:rsidRPr="00BF4573">
              <w:rPr>
                <w:b/>
                <w:color w:val="FFFFFF" w:themeColor="background1"/>
                <w:lang w:val="en-US"/>
              </w:rPr>
              <w:t>DUE</w:t>
            </w:r>
          </w:p>
        </w:tc>
      </w:tr>
      <w:tr w:rsidR="00BF4573" w:rsidTr="00692745">
        <w:trPr>
          <w:trHeight w:val="547"/>
        </w:trPr>
        <w:tc>
          <w:tcPr>
            <w:tcW w:w="1384" w:type="dxa"/>
            <w:vMerge w:val="restart"/>
            <w:shd w:val="clear" w:color="auto" w:fill="B8CCE4" w:themeFill="accent1" w:themeFillTint="66"/>
          </w:tcPr>
          <w:p w:rsidR="00BF4573" w:rsidRDefault="00BF4573" w:rsidP="00692745">
            <w:pPr>
              <w:ind w:firstLine="0"/>
              <w:jc w:val="center"/>
              <w:rPr>
                <w:lang w:val="en-US"/>
              </w:rPr>
            </w:pPr>
            <w:r>
              <w:rPr>
                <w:lang w:val="en-US"/>
              </w:rPr>
              <w:t>1</w:t>
            </w:r>
          </w:p>
        </w:tc>
        <w:tc>
          <w:tcPr>
            <w:tcW w:w="1770" w:type="dxa"/>
            <w:vMerge w:val="restart"/>
            <w:shd w:val="clear" w:color="auto" w:fill="B8CCE4" w:themeFill="accent1" w:themeFillTint="66"/>
          </w:tcPr>
          <w:p w:rsidR="00BF4573" w:rsidRDefault="00BF4573" w:rsidP="00285327">
            <w:pPr>
              <w:ind w:firstLine="0"/>
              <w:rPr>
                <w:lang w:val="en-US"/>
              </w:rPr>
            </w:pPr>
            <w:r>
              <w:rPr>
                <w:lang w:val="en-US"/>
              </w:rPr>
              <w:t>What is Distance Learning?</w:t>
            </w:r>
          </w:p>
        </w:tc>
        <w:tc>
          <w:tcPr>
            <w:tcW w:w="1696" w:type="dxa"/>
            <w:shd w:val="clear" w:color="auto" w:fill="B8CCE4" w:themeFill="accent1" w:themeFillTint="66"/>
          </w:tcPr>
          <w:p w:rsidR="00BF4573" w:rsidRDefault="00BF4573" w:rsidP="00285327">
            <w:pPr>
              <w:ind w:firstLine="0"/>
              <w:rPr>
                <w:lang w:val="en-US"/>
              </w:rPr>
            </w:pPr>
            <w:r>
              <w:rPr>
                <w:lang w:val="en-US"/>
              </w:rPr>
              <w:t>Wiki#1</w:t>
            </w:r>
          </w:p>
        </w:tc>
        <w:tc>
          <w:tcPr>
            <w:tcW w:w="1578" w:type="dxa"/>
            <w:shd w:val="clear" w:color="auto" w:fill="B8CCE4" w:themeFill="accent1" w:themeFillTint="66"/>
          </w:tcPr>
          <w:p w:rsidR="00BF4573" w:rsidRDefault="00BF4573" w:rsidP="00285327">
            <w:pPr>
              <w:ind w:firstLine="0"/>
              <w:rPr>
                <w:lang w:val="en-US"/>
              </w:rPr>
            </w:pPr>
            <w:r>
              <w:rPr>
                <w:lang w:val="en-US"/>
              </w:rPr>
              <w:t>10</w:t>
            </w:r>
          </w:p>
        </w:tc>
        <w:tc>
          <w:tcPr>
            <w:tcW w:w="1578" w:type="dxa"/>
            <w:shd w:val="clear" w:color="auto" w:fill="B8CCE4" w:themeFill="accent1" w:themeFillTint="66"/>
          </w:tcPr>
          <w:p w:rsidR="00BF4573" w:rsidRDefault="00BF4573" w:rsidP="00285327">
            <w:pPr>
              <w:ind w:firstLine="0"/>
              <w:rPr>
                <w:lang w:val="en-US"/>
              </w:rPr>
            </w:pPr>
            <w:r>
              <w:rPr>
                <w:lang w:val="en-US"/>
              </w:rPr>
              <w:t>March 10</w:t>
            </w:r>
          </w:p>
        </w:tc>
      </w:tr>
      <w:tr w:rsidR="00BF4573" w:rsidTr="00692745">
        <w:trPr>
          <w:trHeight w:val="554"/>
        </w:trPr>
        <w:tc>
          <w:tcPr>
            <w:tcW w:w="1384" w:type="dxa"/>
            <w:vMerge/>
            <w:shd w:val="clear" w:color="auto" w:fill="B8CCE4" w:themeFill="accent1" w:themeFillTint="66"/>
          </w:tcPr>
          <w:p w:rsidR="00BF4573" w:rsidRDefault="00BF4573" w:rsidP="00692745">
            <w:pPr>
              <w:ind w:firstLine="0"/>
              <w:jc w:val="center"/>
              <w:rPr>
                <w:lang w:val="en-US"/>
              </w:rPr>
            </w:pPr>
          </w:p>
        </w:tc>
        <w:tc>
          <w:tcPr>
            <w:tcW w:w="1770" w:type="dxa"/>
            <w:vMerge/>
            <w:shd w:val="clear" w:color="auto" w:fill="B8CCE4" w:themeFill="accent1" w:themeFillTint="66"/>
          </w:tcPr>
          <w:p w:rsidR="00BF4573" w:rsidRDefault="00BF4573" w:rsidP="00285327">
            <w:pPr>
              <w:ind w:firstLine="0"/>
              <w:rPr>
                <w:lang w:val="en-US"/>
              </w:rPr>
            </w:pPr>
          </w:p>
        </w:tc>
        <w:tc>
          <w:tcPr>
            <w:tcW w:w="1696" w:type="dxa"/>
            <w:shd w:val="clear" w:color="auto" w:fill="DBE5F1" w:themeFill="accent1" w:themeFillTint="33"/>
          </w:tcPr>
          <w:p w:rsidR="00BF4573" w:rsidRDefault="00BF4573" w:rsidP="00285327">
            <w:pPr>
              <w:ind w:firstLine="0"/>
              <w:rPr>
                <w:lang w:val="en-US"/>
              </w:rPr>
            </w:pPr>
            <w:r>
              <w:rPr>
                <w:lang w:val="en-US"/>
              </w:rPr>
              <w:t>Presentation</w:t>
            </w:r>
          </w:p>
        </w:tc>
        <w:tc>
          <w:tcPr>
            <w:tcW w:w="1578" w:type="dxa"/>
            <w:shd w:val="clear" w:color="auto" w:fill="DBE5F1" w:themeFill="accent1" w:themeFillTint="33"/>
          </w:tcPr>
          <w:p w:rsidR="00BF4573" w:rsidRDefault="00BF4573" w:rsidP="00285327">
            <w:pPr>
              <w:ind w:firstLine="0"/>
              <w:rPr>
                <w:lang w:val="en-US"/>
              </w:rPr>
            </w:pPr>
            <w:r>
              <w:rPr>
                <w:lang w:val="en-US"/>
              </w:rPr>
              <w:t>20</w:t>
            </w:r>
          </w:p>
        </w:tc>
        <w:tc>
          <w:tcPr>
            <w:tcW w:w="1578" w:type="dxa"/>
            <w:shd w:val="clear" w:color="auto" w:fill="DBE5F1" w:themeFill="accent1" w:themeFillTint="33"/>
          </w:tcPr>
          <w:p w:rsidR="00BF4573" w:rsidRDefault="00BF4573" w:rsidP="00285327">
            <w:pPr>
              <w:ind w:firstLine="0"/>
              <w:rPr>
                <w:lang w:val="en-US"/>
              </w:rPr>
            </w:pPr>
          </w:p>
        </w:tc>
      </w:tr>
      <w:tr w:rsidR="00B73835" w:rsidTr="00692745">
        <w:trPr>
          <w:trHeight w:val="547"/>
        </w:trPr>
        <w:tc>
          <w:tcPr>
            <w:tcW w:w="1384" w:type="dxa"/>
            <w:shd w:val="clear" w:color="auto" w:fill="B8CCE4" w:themeFill="accent1" w:themeFillTint="66"/>
          </w:tcPr>
          <w:p w:rsidR="00B73835" w:rsidRDefault="00BF4573" w:rsidP="00692745">
            <w:pPr>
              <w:ind w:firstLine="0"/>
              <w:jc w:val="center"/>
              <w:rPr>
                <w:lang w:val="en-US"/>
              </w:rPr>
            </w:pPr>
            <w:r>
              <w:rPr>
                <w:lang w:val="en-US"/>
              </w:rPr>
              <w:t>2</w:t>
            </w:r>
          </w:p>
        </w:tc>
        <w:tc>
          <w:tcPr>
            <w:tcW w:w="1770" w:type="dxa"/>
            <w:shd w:val="clear" w:color="auto" w:fill="B8CCE4" w:themeFill="accent1" w:themeFillTint="66"/>
          </w:tcPr>
          <w:p w:rsidR="00B73835" w:rsidRDefault="00BF4573" w:rsidP="00285327">
            <w:pPr>
              <w:ind w:firstLine="0"/>
              <w:rPr>
                <w:lang w:val="en-US"/>
              </w:rPr>
            </w:pPr>
            <w:r>
              <w:rPr>
                <w:lang w:val="en-US"/>
              </w:rPr>
              <w:t xml:space="preserve">History &amp; </w:t>
            </w:r>
            <w:proofErr w:type="spellStart"/>
            <w:r>
              <w:rPr>
                <w:lang w:val="en-US"/>
              </w:rPr>
              <w:t>Theorys</w:t>
            </w:r>
            <w:proofErr w:type="spellEnd"/>
          </w:p>
        </w:tc>
        <w:tc>
          <w:tcPr>
            <w:tcW w:w="1696" w:type="dxa"/>
            <w:shd w:val="clear" w:color="auto" w:fill="B8CCE4" w:themeFill="accent1" w:themeFillTint="66"/>
          </w:tcPr>
          <w:p w:rsidR="00B73835" w:rsidRDefault="00BF4573" w:rsidP="00285327">
            <w:pPr>
              <w:ind w:firstLine="0"/>
              <w:rPr>
                <w:lang w:val="en-US"/>
              </w:rPr>
            </w:pPr>
            <w:r>
              <w:rPr>
                <w:lang w:val="en-US"/>
              </w:rPr>
              <w:t>Brief Paper</w:t>
            </w:r>
          </w:p>
        </w:tc>
        <w:tc>
          <w:tcPr>
            <w:tcW w:w="1578" w:type="dxa"/>
            <w:shd w:val="clear" w:color="auto" w:fill="B8CCE4" w:themeFill="accent1" w:themeFillTint="66"/>
          </w:tcPr>
          <w:p w:rsidR="00B73835" w:rsidRDefault="00BF4573" w:rsidP="00285327">
            <w:pPr>
              <w:ind w:firstLine="0"/>
              <w:rPr>
                <w:lang w:val="en-US"/>
              </w:rPr>
            </w:pPr>
            <w:r>
              <w:rPr>
                <w:lang w:val="en-US"/>
              </w:rPr>
              <w:t>20</w:t>
            </w:r>
          </w:p>
        </w:tc>
        <w:tc>
          <w:tcPr>
            <w:tcW w:w="1578" w:type="dxa"/>
            <w:shd w:val="clear" w:color="auto" w:fill="B8CCE4" w:themeFill="accent1" w:themeFillTint="66"/>
          </w:tcPr>
          <w:p w:rsidR="00B73835" w:rsidRDefault="00BF4573" w:rsidP="00285327">
            <w:pPr>
              <w:ind w:firstLine="0"/>
              <w:rPr>
                <w:lang w:val="en-US"/>
              </w:rPr>
            </w:pPr>
            <w:r>
              <w:rPr>
                <w:lang w:val="en-US"/>
              </w:rPr>
              <w:t>March 24</w:t>
            </w:r>
          </w:p>
        </w:tc>
      </w:tr>
      <w:tr w:rsidR="00B73835" w:rsidTr="00BF4573">
        <w:trPr>
          <w:trHeight w:val="547"/>
        </w:trPr>
        <w:tc>
          <w:tcPr>
            <w:tcW w:w="8006" w:type="dxa"/>
            <w:gridSpan w:val="5"/>
            <w:shd w:val="clear" w:color="auto" w:fill="DBE5F1" w:themeFill="accent1" w:themeFillTint="33"/>
          </w:tcPr>
          <w:p w:rsidR="00B73835" w:rsidRDefault="00BF4573" w:rsidP="00285327">
            <w:pPr>
              <w:ind w:firstLine="0"/>
              <w:rPr>
                <w:lang w:val="en-US"/>
              </w:rPr>
            </w:pPr>
            <w:r>
              <w:rPr>
                <w:lang w:val="en-US"/>
              </w:rPr>
              <w:t>Spring Break</w:t>
            </w:r>
          </w:p>
        </w:tc>
      </w:tr>
      <w:tr w:rsidR="00BF4573" w:rsidTr="00692745">
        <w:trPr>
          <w:trHeight w:val="547"/>
        </w:trPr>
        <w:tc>
          <w:tcPr>
            <w:tcW w:w="1384" w:type="dxa"/>
            <w:vMerge w:val="restart"/>
            <w:shd w:val="clear" w:color="auto" w:fill="B8CCE4" w:themeFill="accent1" w:themeFillTint="66"/>
          </w:tcPr>
          <w:p w:rsidR="00BF4573" w:rsidRDefault="00BF4573" w:rsidP="00692745">
            <w:pPr>
              <w:ind w:firstLine="0"/>
              <w:jc w:val="center"/>
              <w:rPr>
                <w:lang w:val="en-US"/>
              </w:rPr>
            </w:pPr>
            <w:r>
              <w:rPr>
                <w:lang w:val="en-US"/>
              </w:rPr>
              <w:t>3</w:t>
            </w:r>
          </w:p>
        </w:tc>
        <w:tc>
          <w:tcPr>
            <w:tcW w:w="1770" w:type="dxa"/>
            <w:vMerge w:val="restart"/>
            <w:shd w:val="clear" w:color="auto" w:fill="B8CCE4" w:themeFill="accent1" w:themeFillTint="66"/>
          </w:tcPr>
          <w:p w:rsidR="00BF4573" w:rsidRDefault="00BF4573" w:rsidP="00285327">
            <w:pPr>
              <w:ind w:firstLine="0"/>
              <w:rPr>
                <w:lang w:val="en-US"/>
              </w:rPr>
            </w:pPr>
            <w:r>
              <w:rPr>
                <w:lang w:val="en-US"/>
              </w:rPr>
              <w:t>Distance Learners</w:t>
            </w:r>
          </w:p>
        </w:tc>
        <w:tc>
          <w:tcPr>
            <w:tcW w:w="1696" w:type="dxa"/>
            <w:shd w:val="clear" w:color="auto" w:fill="B8CCE4" w:themeFill="accent1" w:themeFillTint="66"/>
          </w:tcPr>
          <w:p w:rsidR="00BF4573" w:rsidRDefault="00BF4573" w:rsidP="00285327">
            <w:pPr>
              <w:ind w:firstLine="0"/>
              <w:rPr>
                <w:lang w:val="en-US"/>
              </w:rPr>
            </w:pPr>
            <w:r>
              <w:rPr>
                <w:lang w:val="en-US"/>
              </w:rPr>
              <w:t>Discussion #1</w:t>
            </w:r>
          </w:p>
        </w:tc>
        <w:tc>
          <w:tcPr>
            <w:tcW w:w="1578" w:type="dxa"/>
            <w:shd w:val="clear" w:color="auto" w:fill="B8CCE4" w:themeFill="accent1" w:themeFillTint="66"/>
          </w:tcPr>
          <w:p w:rsidR="00BF4573" w:rsidRDefault="00BF4573" w:rsidP="00285327">
            <w:pPr>
              <w:ind w:firstLine="0"/>
              <w:rPr>
                <w:lang w:val="en-US"/>
              </w:rPr>
            </w:pPr>
            <w:r>
              <w:rPr>
                <w:lang w:val="en-US"/>
              </w:rPr>
              <w:t>10</w:t>
            </w:r>
          </w:p>
        </w:tc>
        <w:tc>
          <w:tcPr>
            <w:tcW w:w="1578" w:type="dxa"/>
            <w:shd w:val="clear" w:color="auto" w:fill="B8CCE4" w:themeFill="accent1" w:themeFillTint="66"/>
          </w:tcPr>
          <w:p w:rsidR="00BF4573" w:rsidRDefault="00BF4573" w:rsidP="00285327">
            <w:pPr>
              <w:ind w:firstLine="0"/>
              <w:rPr>
                <w:lang w:val="en-US"/>
              </w:rPr>
            </w:pPr>
            <w:r>
              <w:rPr>
                <w:lang w:val="en-US"/>
              </w:rPr>
              <w:t>April 7</w:t>
            </w:r>
          </w:p>
        </w:tc>
      </w:tr>
      <w:tr w:rsidR="00BF4573" w:rsidTr="00692745">
        <w:trPr>
          <w:trHeight w:val="547"/>
        </w:trPr>
        <w:tc>
          <w:tcPr>
            <w:tcW w:w="1384" w:type="dxa"/>
            <w:vMerge/>
            <w:shd w:val="clear" w:color="auto" w:fill="B8CCE4" w:themeFill="accent1" w:themeFillTint="66"/>
          </w:tcPr>
          <w:p w:rsidR="00BF4573" w:rsidRDefault="00BF4573" w:rsidP="00692745">
            <w:pPr>
              <w:ind w:firstLine="0"/>
              <w:jc w:val="center"/>
              <w:rPr>
                <w:lang w:val="en-US"/>
              </w:rPr>
            </w:pPr>
          </w:p>
        </w:tc>
        <w:tc>
          <w:tcPr>
            <w:tcW w:w="1770" w:type="dxa"/>
            <w:vMerge/>
            <w:shd w:val="clear" w:color="auto" w:fill="B8CCE4" w:themeFill="accent1" w:themeFillTint="66"/>
          </w:tcPr>
          <w:p w:rsidR="00BF4573" w:rsidRDefault="00BF4573" w:rsidP="00285327">
            <w:pPr>
              <w:ind w:firstLine="0"/>
              <w:rPr>
                <w:lang w:val="en-US"/>
              </w:rPr>
            </w:pPr>
          </w:p>
        </w:tc>
        <w:tc>
          <w:tcPr>
            <w:tcW w:w="1696" w:type="dxa"/>
            <w:shd w:val="clear" w:color="auto" w:fill="DBE5F1" w:themeFill="accent1" w:themeFillTint="33"/>
          </w:tcPr>
          <w:p w:rsidR="00BF4573" w:rsidRDefault="00BF4573" w:rsidP="00285327">
            <w:pPr>
              <w:ind w:firstLine="0"/>
              <w:rPr>
                <w:lang w:val="en-US"/>
              </w:rPr>
            </w:pPr>
            <w:r>
              <w:rPr>
                <w:lang w:val="en-US"/>
              </w:rPr>
              <w:t>Group Project</w:t>
            </w:r>
          </w:p>
        </w:tc>
        <w:tc>
          <w:tcPr>
            <w:tcW w:w="1578" w:type="dxa"/>
            <w:shd w:val="clear" w:color="auto" w:fill="DBE5F1" w:themeFill="accent1" w:themeFillTint="33"/>
          </w:tcPr>
          <w:p w:rsidR="00BF4573" w:rsidRDefault="00BF4573" w:rsidP="00285327">
            <w:pPr>
              <w:ind w:firstLine="0"/>
              <w:rPr>
                <w:lang w:val="en-US"/>
              </w:rPr>
            </w:pPr>
            <w:r>
              <w:rPr>
                <w:lang w:val="en-US"/>
              </w:rPr>
              <w:t>50</w:t>
            </w:r>
          </w:p>
        </w:tc>
        <w:tc>
          <w:tcPr>
            <w:tcW w:w="1578" w:type="dxa"/>
            <w:shd w:val="clear" w:color="auto" w:fill="DBE5F1" w:themeFill="accent1" w:themeFillTint="33"/>
          </w:tcPr>
          <w:p w:rsidR="00BF4573" w:rsidRDefault="00BF4573" w:rsidP="00285327">
            <w:pPr>
              <w:ind w:firstLine="0"/>
              <w:rPr>
                <w:lang w:val="en-US"/>
              </w:rPr>
            </w:pPr>
            <w:r>
              <w:rPr>
                <w:lang w:val="en-US"/>
              </w:rPr>
              <w:t>April 14</w:t>
            </w:r>
          </w:p>
        </w:tc>
      </w:tr>
      <w:tr w:rsidR="00B73835" w:rsidTr="00692745">
        <w:trPr>
          <w:trHeight w:val="554"/>
        </w:trPr>
        <w:tc>
          <w:tcPr>
            <w:tcW w:w="1384" w:type="dxa"/>
            <w:shd w:val="clear" w:color="auto" w:fill="B8CCE4" w:themeFill="accent1" w:themeFillTint="66"/>
          </w:tcPr>
          <w:p w:rsidR="00B73835" w:rsidRDefault="00BF4573" w:rsidP="00692745">
            <w:pPr>
              <w:ind w:firstLine="0"/>
              <w:jc w:val="center"/>
              <w:rPr>
                <w:lang w:val="en-US"/>
              </w:rPr>
            </w:pPr>
            <w:r>
              <w:rPr>
                <w:lang w:val="en-US"/>
              </w:rPr>
              <w:t>4</w:t>
            </w:r>
          </w:p>
        </w:tc>
        <w:tc>
          <w:tcPr>
            <w:tcW w:w="1770" w:type="dxa"/>
            <w:shd w:val="clear" w:color="auto" w:fill="B8CCE4" w:themeFill="accent1" w:themeFillTint="66"/>
          </w:tcPr>
          <w:p w:rsidR="00B73835" w:rsidRDefault="00BF4573" w:rsidP="00285327">
            <w:pPr>
              <w:ind w:firstLine="0"/>
              <w:rPr>
                <w:lang w:val="en-US"/>
              </w:rPr>
            </w:pPr>
            <w:r>
              <w:rPr>
                <w:lang w:val="en-US"/>
              </w:rPr>
              <w:t>Media Selection</w:t>
            </w:r>
          </w:p>
        </w:tc>
        <w:tc>
          <w:tcPr>
            <w:tcW w:w="1696" w:type="dxa"/>
            <w:shd w:val="clear" w:color="auto" w:fill="B8CCE4" w:themeFill="accent1" w:themeFillTint="66"/>
          </w:tcPr>
          <w:p w:rsidR="00B73835" w:rsidRDefault="00BF4573" w:rsidP="00285327">
            <w:pPr>
              <w:ind w:firstLine="0"/>
              <w:rPr>
                <w:lang w:val="en-US"/>
              </w:rPr>
            </w:pPr>
            <w:r>
              <w:rPr>
                <w:lang w:val="en-US"/>
              </w:rPr>
              <w:t>Blog#1</w:t>
            </w:r>
          </w:p>
        </w:tc>
        <w:tc>
          <w:tcPr>
            <w:tcW w:w="1578" w:type="dxa"/>
            <w:shd w:val="clear" w:color="auto" w:fill="B8CCE4" w:themeFill="accent1" w:themeFillTint="66"/>
          </w:tcPr>
          <w:p w:rsidR="00B73835" w:rsidRDefault="00BF4573" w:rsidP="00285327">
            <w:pPr>
              <w:ind w:firstLine="0"/>
              <w:rPr>
                <w:lang w:val="en-US"/>
              </w:rPr>
            </w:pPr>
            <w:r>
              <w:rPr>
                <w:lang w:val="en-US"/>
              </w:rPr>
              <w:t>10</w:t>
            </w:r>
          </w:p>
        </w:tc>
        <w:tc>
          <w:tcPr>
            <w:tcW w:w="1578" w:type="dxa"/>
            <w:shd w:val="clear" w:color="auto" w:fill="B8CCE4" w:themeFill="accent1" w:themeFillTint="66"/>
          </w:tcPr>
          <w:p w:rsidR="00B73835" w:rsidRDefault="00BF4573" w:rsidP="00285327">
            <w:pPr>
              <w:ind w:firstLine="0"/>
              <w:rPr>
                <w:lang w:val="en-US"/>
              </w:rPr>
            </w:pPr>
            <w:r>
              <w:rPr>
                <w:lang w:val="en-US"/>
              </w:rPr>
              <w:t>April 21</w:t>
            </w:r>
          </w:p>
        </w:tc>
      </w:tr>
    </w:tbl>
    <w:p w:rsidR="00285327" w:rsidRDefault="00285327" w:rsidP="00285327">
      <w:pPr>
        <w:rPr>
          <w:lang w:val="en-US"/>
        </w:rPr>
        <w:sectPr w:rsidR="00285327" w:rsidSect="00917821">
          <w:headerReference w:type="default" r:id="rId24"/>
          <w:footerReference w:type="default" r:id="rId25"/>
          <w:footerReference w:type="first" r:id="rId26"/>
          <w:pgSz w:w="11906" w:h="16838"/>
          <w:pgMar w:top="1440" w:right="1800" w:bottom="1440" w:left="1800" w:header="708" w:footer="708" w:gutter="0"/>
          <w:cols w:space="708"/>
          <w:titlePg/>
          <w:docGrid w:linePitch="360"/>
        </w:sectPr>
      </w:pPr>
    </w:p>
    <w:p w:rsidR="00285327" w:rsidRPr="00285327" w:rsidRDefault="00C66DD1" w:rsidP="00631D01">
      <w:pPr>
        <w:pStyle w:val="1"/>
        <w:rPr>
          <w:lang w:val="en-US"/>
        </w:rPr>
      </w:pPr>
      <w:bookmarkStart w:id="15" w:name="_Toc509877155"/>
      <w:r>
        <w:rPr>
          <w:noProof/>
          <w:lang w:eastAsia="el-GR"/>
        </w:rPr>
        <w:lastRenderedPageBreak/>
        <w:drawing>
          <wp:anchor distT="0" distB="0" distL="114300" distR="114300" simplePos="0" relativeHeight="251658240" behindDoc="1" locked="0" layoutInCell="1" allowOverlap="1" wp14:anchorId="5D2878E4" wp14:editId="74B2B1F2">
            <wp:simplePos x="0" y="0"/>
            <wp:positionH relativeFrom="column">
              <wp:posOffset>10160</wp:posOffset>
            </wp:positionH>
            <wp:positionV relativeFrom="paragraph">
              <wp:posOffset>-163830</wp:posOffset>
            </wp:positionV>
            <wp:extent cx="2667635" cy="1917700"/>
            <wp:effectExtent l="0" t="0" r="0" b="6350"/>
            <wp:wrapTight wrapText="bothSides">
              <wp:wrapPolygon edited="0">
                <wp:start x="7558" y="0"/>
                <wp:lineTo x="0" y="2146"/>
                <wp:lineTo x="0" y="6866"/>
                <wp:lineTo x="154" y="10299"/>
                <wp:lineTo x="617" y="18882"/>
                <wp:lineTo x="4782" y="20599"/>
                <wp:lineTo x="8638" y="20599"/>
                <wp:lineTo x="8638" y="21457"/>
                <wp:lineTo x="13728" y="21457"/>
                <wp:lineTo x="13882" y="20599"/>
                <wp:lineTo x="17584" y="17166"/>
                <wp:lineTo x="18973" y="13732"/>
                <wp:lineTo x="21441" y="10085"/>
                <wp:lineTo x="21441" y="6437"/>
                <wp:lineTo x="19898" y="5150"/>
                <wp:lineTo x="17276" y="3433"/>
                <wp:lineTo x="17430" y="2146"/>
                <wp:lineTo x="14808" y="0"/>
                <wp:lineTo x="12803" y="0"/>
                <wp:lineTo x="7558" y="0"/>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27">
                      <a:extLst>
                        <a:ext uri="{28A0092B-C50C-407E-A947-70E740481C1C}">
                          <a14:useLocalDpi xmlns:a14="http://schemas.microsoft.com/office/drawing/2010/main" val="0"/>
                        </a:ext>
                      </a:extLst>
                    </a:blip>
                    <a:stretch>
                      <a:fillRect/>
                    </a:stretch>
                  </pic:blipFill>
                  <pic:spPr>
                    <a:xfrm>
                      <a:off x="0" y="0"/>
                      <a:ext cx="2667635" cy="1917700"/>
                    </a:xfrm>
                    <a:prstGeom prst="rect">
                      <a:avLst/>
                    </a:prstGeom>
                  </pic:spPr>
                </pic:pic>
              </a:graphicData>
            </a:graphic>
            <wp14:sizeRelH relativeFrom="page">
              <wp14:pctWidth>0</wp14:pctWidth>
            </wp14:sizeRelH>
            <wp14:sizeRelV relativeFrom="page">
              <wp14:pctHeight>0</wp14:pctHeight>
            </wp14:sizeRelV>
          </wp:anchor>
        </w:drawing>
      </w:r>
      <w:r w:rsidR="00285327" w:rsidRPr="00285327">
        <w:rPr>
          <w:lang w:val="en-US"/>
        </w:rPr>
        <w:t>Human ecology</w:t>
      </w:r>
      <w:bookmarkEnd w:id="15"/>
    </w:p>
    <w:p w:rsidR="00285327" w:rsidRPr="00285327" w:rsidRDefault="00285327" w:rsidP="00285327">
      <w:pPr>
        <w:rPr>
          <w:lang w:val="en-US"/>
        </w:rPr>
      </w:pPr>
      <w:r w:rsidRPr="00285327">
        <w:rPr>
          <w:lang w:val="en-US"/>
        </w:rPr>
        <w:t>Main article: Human ecology</w:t>
      </w:r>
    </w:p>
    <w:p w:rsidR="00285327" w:rsidRPr="00285327" w:rsidRDefault="00285327" w:rsidP="00285327">
      <w:pPr>
        <w:rPr>
          <w:lang w:val="en-US"/>
        </w:rPr>
      </w:pPr>
      <w:r w:rsidRPr="00285327">
        <w:rPr>
          <w:lang w:val="en-US"/>
        </w:rPr>
        <w:t>The history of life on Earth has been a history of interaction between living things and their surroundings. To a large extent, the physical form and the habits of the earth's vegetation and its animal life have been molded by the environment. Considering the whole span of earthly time, the opposite effect, in which life actually modifies its surroundings, has been relatively slight. Only within the moment of time represented by the present century has one species man acquired significant power to alter the nature of his world.</w:t>
      </w:r>
    </w:p>
    <w:p w:rsidR="00285327" w:rsidRPr="00285327" w:rsidRDefault="00285327" w:rsidP="00285327">
      <w:pPr>
        <w:rPr>
          <w:lang w:val="en-US"/>
        </w:rPr>
      </w:pPr>
      <w:r w:rsidRPr="00285327">
        <w:rPr>
          <w:lang w:val="en-US"/>
        </w:rPr>
        <w:t>Rachel Carson, "Silent Spring"[156]</w:t>
      </w:r>
    </w:p>
    <w:p w:rsidR="00285327" w:rsidRPr="00285327" w:rsidRDefault="00285327" w:rsidP="00285327">
      <w:pPr>
        <w:rPr>
          <w:lang w:val="en-US"/>
        </w:rPr>
      </w:pPr>
    </w:p>
    <w:p w:rsidR="00285327" w:rsidRPr="00285327" w:rsidRDefault="00285327" w:rsidP="00285327">
      <w:pPr>
        <w:rPr>
          <w:lang w:val="en-US"/>
        </w:rPr>
      </w:pPr>
      <w:r w:rsidRPr="00285327">
        <w:rPr>
          <w:lang w:val="en-US"/>
        </w:rPr>
        <w:t>Ecology is as much a biological science as it is a human science</w:t>
      </w:r>
      <w:proofErr w:type="gramStart"/>
      <w:r w:rsidRPr="00285327">
        <w:rPr>
          <w:lang w:val="en-US"/>
        </w:rPr>
        <w:t>.[</w:t>
      </w:r>
      <w:proofErr w:type="gramEnd"/>
      <w:r w:rsidRPr="00285327">
        <w:rPr>
          <w:lang w:val="en-US"/>
        </w:rPr>
        <w:t xml:space="preserve">6] Human ecology is an interdisciplinary investigation into the ecology of our species. "Human ecology may be defined: (1) from a </w:t>
      </w:r>
      <w:proofErr w:type="spellStart"/>
      <w:r w:rsidRPr="00285327">
        <w:rPr>
          <w:lang w:val="en-US"/>
        </w:rPr>
        <w:t>bioecological</w:t>
      </w:r>
      <w:proofErr w:type="spellEnd"/>
      <w:r w:rsidRPr="00285327">
        <w:rPr>
          <w:lang w:val="en-US"/>
        </w:rPr>
        <w:t xml:space="preserve"> standpoint as the study of man as the ecological dominant in plant and animal communities and systems; (2) from a </w:t>
      </w:r>
      <w:proofErr w:type="spellStart"/>
      <w:r w:rsidRPr="00285327">
        <w:rPr>
          <w:lang w:val="en-US"/>
        </w:rPr>
        <w:t>bioecological</w:t>
      </w:r>
      <w:proofErr w:type="spellEnd"/>
      <w:r w:rsidRPr="00285327">
        <w:rPr>
          <w:lang w:val="en-US"/>
        </w:rPr>
        <w:t xml:space="preserve"> standpoint as simply another animal affecting and being affected by his physical environment; and (3) as a human being, somehow different from animal life in general, interacting with physical and modified environments in a distinctive and creative way. A truly interdisciplinary human ecology will most likely address itself to all three."[157]:3 The term was formally introduced in 1921, but many sociologists, geographers, psychologists, and other disciplines were interested in human relations to natural systems centuries prior, especially in the late 19th century.[157][158]</w:t>
      </w:r>
    </w:p>
    <w:p w:rsidR="00285327" w:rsidRPr="00285327" w:rsidRDefault="00285327" w:rsidP="00285327">
      <w:pPr>
        <w:rPr>
          <w:lang w:val="en-US"/>
        </w:rPr>
      </w:pPr>
    </w:p>
    <w:p w:rsidR="00285327" w:rsidRPr="00285327" w:rsidRDefault="00285327" w:rsidP="00285327">
      <w:pPr>
        <w:rPr>
          <w:lang w:val="en-US"/>
        </w:rPr>
      </w:pPr>
      <w:r w:rsidRPr="00285327">
        <w:rPr>
          <w:lang w:val="en-US"/>
        </w:rPr>
        <w:t xml:space="preserve">The ecological complexities human beings are facing through the technological transformation of the planetary biome </w:t>
      </w:r>
      <w:proofErr w:type="gramStart"/>
      <w:r w:rsidRPr="00285327">
        <w:rPr>
          <w:lang w:val="en-US"/>
        </w:rPr>
        <w:t>has</w:t>
      </w:r>
      <w:proofErr w:type="gramEnd"/>
      <w:r w:rsidRPr="00285327">
        <w:rPr>
          <w:lang w:val="en-US"/>
        </w:rPr>
        <w:t xml:space="preserve"> brought on the </w:t>
      </w:r>
      <w:proofErr w:type="spellStart"/>
      <w:r w:rsidRPr="00285327">
        <w:rPr>
          <w:lang w:val="en-US"/>
        </w:rPr>
        <w:t>Anthropocene</w:t>
      </w:r>
      <w:proofErr w:type="spellEnd"/>
      <w:r w:rsidRPr="00285327">
        <w:rPr>
          <w:lang w:val="en-US"/>
        </w:rPr>
        <w:t>. The unique set of circumstances has generated the need for a new unifying science called coupled human and natural systems that builds upon, but moves beyond the field of human ecology</w:t>
      </w:r>
      <w:proofErr w:type="gramStart"/>
      <w:r w:rsidRPr="00285327">
        <w:rPr>
          <w:lang w:val="en-US"/>
        </w:rPr>
        <w:t>.[</w:t>
      </w:r>
      <w:proofErr w:type="gramEnd"/>
      <w:r w:rsidRPr="00285327">
        <w:rPr>
          <w:lang w:val="en-US"/>
        </w:rPr>
        <w:t xml:space="preserve">104] Ecosystems tie into human societies through the critical and </w:t>
      </w:r>
      <w:proofErr w:type="spellStart"/>
      <w:r w:rsidRPr="00285327">
        <w:rPr>
          <w:lang w:val="en-US"/>
        </w:rPr>
        <w:t>all encompassing</w:t>
      </w:r>
      <w:proofErr w:type="spellEnd"/>
      <w:r w:rsidRPr="00285327">
        <w:rPr>
          <w:lang w:val="en-US"/>
        </w:rPr>
        <w:t xml:space="preserve"> life-supporting functions they sustain. In recognition of these functions and the incapability of traditional economic valuation methods to see the value in ecosystems, there has been a surge of interest in social-natural capital, which provides the means to put a value on the stock and use of information and materials stemming from ecosystem goods and services. Ecosystems produce, regulate, maintain, and supply services of critical necessity and beneficial to human health (cognitive and physiological), economies, and they even provide an information or reference function as a living library giving opportunities for science and cognitive </w:t>
      </w:r>
      <w:r w:rsidRPr="00285327">
        <w:rPr>
          <w:lang w:val="en-US"/>
        </w:rPr>
        <w:lastRenderedPageBreak/>
        <w:t>development in children engaged in the complexity of the natural world. Ecosystems relate importantly to human ecology as they are the ultimate base foundation of global economics as every commodity, and the capacity for exchange ultimately stems from the ecosystems on Earth.[104][159][160][161]</w:t>
      </w:r>
    </w:p>
    <w:p w:rsidR="00285327" w:rsidRPr="00285327" w:rsidRDefault="00285327" w:rsidP="00285327">
      <w:pPr>
        <w:rPr>
          <w:lang w:val="en-US"/>
        </w:rPr>
      </w:pPr>
    </w:p>
    <w:p w:rsidR="00285327" w:rsidRPr="00285327" w:rsidRDefault="00285327" w:rsidP="00D7100A">
      <w:pPr>
        <w:pStyle w:val="5"/>
        <w:rPr>
          <w:lang w:val="en-US"/>
        </w:rPr>
      </w:pPr>
      <w:r w:rsidRPr="00285327">
        <w:rPr>
          <w:lang w:val="en-US"/>
        </w:rPr>
        <w:t>Restoration and management</w:t>
      </w:r>
    </w:p>
    <w:p w:rsidR="00285327" w:rsidRPr="00285327" w:rsidRDefault="00285327" w:rsidP="00285327">
      <w:pPr>
        <w:rPr>
          <w:lang w:val="en-US"/>
        </w:rPr>
      </w:pPr>
      <w:r w:rsidRPr="00285327">
        <w:rPr>
          <w:lang w:val="en-US"/>
        </w:rPr>
        <w:t>Main article: Restoration ecology</w:t>
      </w:r>
    </w:p>
    <w:p w:rsidR="00285327" w:rsidRPr="00285327" w:rsidRDefault="00285327" w:rsidP="00285327">
      <w:pPr>
        <w:rPr>
          <w:lang w:val="en-US"/>
        </w:rPr>
      </w:pPr>
      <w:r w:rsidRPr="00285327">
        <w:rPr>
          <w:lang w:val="en-US"/>
        </w:rPr>
        <w:t>See also: Natural resource management</w:t>
      </w:r>
    </w:p>
    <w:p w:rsidR="00285327" w:rsidRPr="00285327" w:rsidRDefault="00285327" w:rsidP="00285327">
      <w:pPr>
        <w:rPr>
          <w:lang w:val="en-US"/>
        </w:rPr>
      </w:pPr>
      <w:r w:rsidRPr="00285327">
        <w:rPr>
          <w:lang w:val="en-US"/>
        </w:rPr>
        <w:t>Ecosystem management is not just about science nor is it simply an extension of traditional resource management; it offers a fundamental reframing of how humans may work with nature.</w:t>
      </w:r>
    </w:p>
    <w:p w:rsidR="00285327" w:rsidRPr="00285327" w:rsidRDefault="00285327" w:rsidP="00285327">
      <w:pPr>
        <w:rPr>
          <w:lang w:val="en-US"/>
        </w:rPr>
      </w:pPr>
      <w:proofErr w:type="spellStart"/>
      <w:r w:rsidRPr="00285327">
        <w:rPr>
          <w:lang w:val="en-US"/>
        </w:rPr>
        <w:t>Grumbine</w:t>
      </w:r>
      <w:proofErr w:type="spellEnd"/>
      <w:r w:rsidRPr="00285327">
        <w:rPr>
          <w:lang w:val="en-US"/>
        </w:rPr>
        <w:t xml:space="preserve"> (1994</w:t>
      </w:r>
      <w:proofErr w:type="gramStart"/>
      <w:r w:rsidRPr="00285327">
        <w:rPr>
          <w:lang w:val="en-US"/>
        </w:rPr>
        <w:t>)[</w:t>
      </w:r>
      <w:proofErr w:type="gramEnd"/>
      <w:r w:rsidRPr="00285327">
        <w:rPr>
          <w:lang w:val="en-US"/>
        </w:rPr>
        <w:t>162]:27</w:t>
      </w:r>
    </w:p>
    <w:p w:rsidR="00285327" w:rsidRPr="00285327" w:rsidRDefault="00285327" w:rsidP="00285327">
      <w:pPr>
        <w:rPr>
          <w:lang w:val="en-US"/>
        </w:rPr>
      </w:pPr>
    </w:p>
    <w:p w:rsidR="00285327" w:rsidRDefault="00285327" w:rsidP="00285327">
      <w:pPr>
        <w:rPr>
          <w:lang w:val="en-US"/>
        </w:rPr>
        <w:sectPr w:rsidR="00285327" w:rsidSect="00C87AC2">
          <w:headerReference w:type="default" r:id="rId28"/>
          <w:footerReference w:type="default" r:id="rId29"/>
          <w:footerReference w:type="first" r:id="rId30"/>
          <w:pgSz w:w="11906" w:h="16838"/>
          <w:pgMar w:top="1440" w:right="1800" w:bottom="1440" w:left="1800" w:header="708" w:footer="708" w:gutter="0"/>
          <w:cols w:space="708"/>
          <w:titlePg/>
          <w:docGrid w:linePitch="360"/>
        </w:sectPr>
      </w:pPr>
      <w:r w:rsidRPr="00285327">
        <w:rPr>
          <w:lang w:val="en-US"/>
        </w:rPr>
        <w:t>Ecology is an employed science of restoration, repairing disturbed sites through human intervention, in natural resource management, and in environmental impact assessments. Edward O. Wilson predicted in 1992 that the 21st century "will be the era of restoration in ecology"</w:t>
      </w:r>
      <w:proofErr w:type="gramStart"/>
      <w:r w:rsidRPr="00285327">
        <w:rPr>
          <w:lang w:val="en-US"/>
        </w:rPr>
        <w:t>.[</w:t>
      </w:r>
      <w:proofErr w:type="gramEnd"/>
      <w:r w:rsidRPr="00285327">
        <w:rPr>
          <w:lang w:val="en-US"/>
        </w:rPr>
        <w:t>163] Ecological science has boomed in the industrial investment of restoring ecosystems and their processes in abandoned sites after disturbance. Natural resource managers, in forestry, for example, employ ecologists to develop, adapt, and implement ecosystem based methods into the planning, operation, and restoration phases of land-use. Ecological science is used in the methods of sustainable harvesting, disease, and fire outbreak management, in fisheries stock management, for integrating land-use with protected areas and communities, and conservation in complex geo-political landscapes.[22][162][164][165]</w:t>
      </w:r>
    </w:p>
    <w:p w:rsidR="00285327" w:rsidRPr="00285327" w:rsidRDefault="00285327" w:rsidP="00631D01">
      <w:pPr>
        <w:pStyle w:val="1"/>
        <w:rPr>
          <w:lang w:val="en-US"/>
        </w:rPr>
      </w:pPr>
      <w:bookmarkStart w:id="16" w:name="_Toc509877156"/>
      <w:r w:rsidRPr="00285327">
        <w:rPr>
          <w:lang w:val="en-US"/>
        </w:rPr>
        <w:lastRenderedPageBreak/>
        <w:t>History</w:t>
      </w:r>
      <w:bookmarkEnd w:id="16"/>
    </w:p>
    <w:p w:rsidR="00285327" w:rsidRPr="00285327" w:rsidRDefault="00285327" w:rsidP="00285327">
      <w:pPr>
        <w:rPr>
          <w:lang w:val="en-US"/>
        </w:rPr>
      </w:pPr>
      <w:r w:rsidRPr="00285327">
        <w:rPr>
          <w:lang w:val="en-US"/>
        </w:rPr>
        <w:t>Main article: History of ecology</w:t>
      </w:r>
    </w:p>
    <w:p w:rsidR="00285327" w:rsidRPr="00285327" w:rsidRDefault="00285327" w:rsidP="00285327">
      <w:pPr>
        <w:rPr>
          <w:lang w:val="en-US"/>
        </w:rPr>
      </w:pPr>
      <w:r w:rsidRPr="00285327">
        <w:rPr>
          <w:lang w:val="en-US"/>
        </w:rPr>
        <w:t>Early beginnings</w:t>
      </w:r>
    </w:p>
    <w:p w:rsidR="00285327" w:rsidRPr="00285327" w:rsidRDefault="00285327" w:rsidP="00285327">
      <w:pPr>
        <w:rPr>
          <w:lang w:val="en-US"/>
        </w:rPr>
      </w:pPr>
      <w:r w:rsidRPr="00285327">
        <w:rPr>
          <w:lang w:val="en-US"/>
        </w:rPr>
        <w:t>By ecology, we mean the whole science of the relations of the organism to the environment including, in the broad sense, all the "conditions of existence</w:t>
      </w:r>
      <w:proofErr w:type="gramStart"/>
      <w:r w:rsidRPr="00285327">
        <w:rPr>
          <w:lang w:val="en-US"/>
        </w:rPr>
        <w:t>. "</w:t>
      </w:r>
      <w:proofErr w:type="gramEnd"/>
      <w:r w:rsidRPr="00285327">
        <w:rPr>
          <w:lang w:val="en-US"/>
        </w:rPr>
        <w:t xml:space="preserve">Thus the theory of evolution explains the housekeeping </w:t>
      </w:r>
      <w:proofErr w:type="gramStart"/>
      <w:r w:rsidRPr="00285327">
        <w:rPr>
          <w:lang w:val="en-US"/>
        </w:rPr>
        <w:t>relations of organisms mechanistically as the necessary consequences of effectual causes and so forms</w:t>
      </w:r>
      <w:proofErr w:type="gramEnd"/>
      <w:r w:rsidRPr="00285327">
        <w:rPr>
          <w:lang w:val="en-US"/>
        </w:rPr>
        <w:t xml:space="preserve"> the monistic groundwork of ecology.</w:t>
      </w:r>
    </w:p>
    <w:p w:rsidR="00285327" w:rsidRPr="00285327" w:rsidRDefault="00285327" w:rsidP="00285327">
      <w:pPr>
        <w:rPr>
          <w:lang w:val="en-US"/>
        </w:rPr>
      </w:pPr>
      <w:r w:rsidRPr="00285327">
        <w:rPr>
          <w:lang w:val="en-US"/>
        </w:rPr>
        <w:t>Ernst Haeckel (1866</w:t>
      </w:r>
      <w:proofErr w:type="gramStart"/>
      <w:r w:rsidRPr="00285327">
        <w:rPr>
          <w:lang w:val="en-US"/>
        </w:rPr>
        <w:t>)[</w:t>
      </w:r>
      <w:proofErr w:type="gramEnd"/>
      <w:r w:rsidRPr="00285327">
        <w:rPr>
          <w:lang w:val="en-US"/>
        </w:rPr>
        <w:t>223]:140 [B]</w:t>
      </w:r>
    </w:p>
    <w:p w:rsidR="00285327" w:rsidRPr="00285327" w:rsidRDefault="00285327" w:rsidP="00285327">
      <w:pPr>
        <w:rPr>
          <w:lang w:val="en-US"/>
        </w:rPr>
      </w:pPr>
    </w:p>
    <w:p w:rsidR="00C66DD1" w:rsidRDefault="00285327" w:rsidP="00285327">
      <w:pPr>
        <w:rPr>
          <w:lang w:val="en-US"/>
        </w:rPr>
        <w:sectPr w:rsidR="00C66DD1" w:rsidSect="00C87AC2">
          <w:headerReference w:type="default" r:id="rId31"/>
          <w:footerReference w:type="default" r:id="rId32"/>
          <w:headerReference w:type="first" r:id="rId33"/>
          <w:footerReference w:type="first" r:id="rId34"/>
          <w:pgSz w:w="11906" w:h="16838"/>
          <w:pgMar w:top="1440" w:right="1800" w:bottom="1440" w:left="1800" w:header="708" w:footer="708" w:gutter="0"/>
          <w:cols w:space="708"/>
          <w:titlePg/>
          <w:docGrid w:linePitch="360"/>
        </w:sectPr>
      </w:pPr>
      <w:r w:rsidRPr="00285327">
        <w:rPr>
          <w:lang w:val="en-US"/>
        </w:rPr>
        <w:t>Ecology has a complex origin, due in large part to its interdisciplinary nature</w:t>
      </w:r>
      <w:proofErr w:type="gramStart"/>
      <w:r w:rsidRPr="00285327">
        <w:rPr>
          <w:lang w:val="en-US"/>
        </w:rPr>
        <w:t>.[</w:t>
      </w:r>
      <w:proofErr w:type="gramEnd"/>
      <w:r w:rsidRPr="00285327">
        <w:rPr>
          <w:lang w:val="en-US"/>
        </w:rPr>
        <w:t>224] Ancient Greek philosophers such as Hippocrates and Aristotle were among the first to record observations on natural history. However, they viewed life in terms of essentialism, where species were conceptualized as static unchanging things while varieties were seen as aberrations of an idealized type. This contrasts against the modern understanding of ecological theory where varieties are viewed as the real phenomena of interest and having a role in the origins of adaptations by means of natural selection</w:t>
      </w:r>
      <w:proofErr w:type="gramStart"/>
      <w:r w:rsidRPr="00285327">
        <w:rPr>
          <w:lang w:val="en-US"/>
        </w:rPr>
        <w:t>.[</w:t>
      </w:r>
      <w:proofErr w:type="gramEnd"/>
      <w:r w:rsidRPr="00285327">
        <w:rPr>
          <w:lang w:val="en-US"/>
        </w:rPr>
        <w:t xml:space="preserve">6][225][226] Early conceptions of ecology, such as a balance and regulation in nature can be traced to Herodotus (died c. 425 BC), who described one of the earliest accounts of mutualism in his observation of "natural dentistry". Basking Nile crocodiles, he noted, would open their mouths to give sandpipers safe access to pluck leeches out, giving nutrition to the sandpiper and oral hygiene for the crocodile.[224] Aristotle was an early influence on the philosophical development of ecology. He and his student Theophrastus made extensive observations on plant and animal migrations, biogeography, physiology, and on their </w:t>
      </w:r>
      <w:proofErr w:type="spellStart"/>
      <w:r w:rsidRPr="00285327">
        <w:rPr>
          <w:lang w:val="en-US"/>
        </w:rPr>
        <w:t>behaviour</w:t>
      </w:r>
      <w:proofErr w:type="spellEnd"/>
      <w:r w:rsidRPr="00285327">
        <w:rPr>
          <w:lang w:val="en-US"/>
        </w:rPr>
        <w:t>, giving an early analogue to the modern concept of an ecological niche.</w:t>
      </w:r>
    </w:p>
    <w:p w:rsidR="00452429" w:rsidRPr="00285327" w:rsidRDefault="00BB7F14" w:rsidP="00BB7F14">
      <w:pPr>
        <w:pStyle w:val="1"/>
        <w:rPr>
          <w:lang w:val="en-US"/>
        </w:rPr>
      </w:pPr>
      <w:bookmarkStart w:id="17" w:name="_Toc509877157"/>
      <w:r>
        <w:lastRenderedPageBreak/>
        <w:t>« Η οικογένειά μου»</w:t>
      </w:r>
      <w:r>
        <w:rPr>
          <w:noProof/>
          <w:lang w:eastAsia="el-GR"/>
        </w:rPr>
        <w:drawing>
          <wp:inline distT="0" distB="0" distL="0" distR="0" wp14:anchorId="06617911" wp14:editId="646E473B">
            <wp:extent cx="5274310" cy="3076575"/>
            <wp:effectExtent l="0" t="0" r="0" b="9525"/>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bookmarkEnd w:id="17"/>
    </w:p>
    <w:sectPr w:rsidR="00452429" w:rsidRPr="00285327" w:rsidSect="00C87AC2">
      <w:headerReference w:type="first" r:id="rId40"/>
      <w:footerReference w:type="first" r:id="rId4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885" w:rsidRDefault="00535885" w:rsidP="002E5C37">
      <w:pPr>
        <w:spacing w:before="0" w:after="0" w:line="240" w:lineRule="auto"/>
      </w:pPr>
      <w:r>
        <w:separator/>
      </w:r>
    </w:p>
  </w:endnote>
  <w:endnote w:type="continuationSeparator" w:id="0">
    <w:p w:rsidR="00535885" w:rsidRDefault="00535885" w:rsidP="002E5C3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A6A" w:rsidRPr="008E0592" w:rsidRDefault="008E0592">
    <w:pPr>
      <w:pStyle w:val="a6"/>
    </w:pPr>
    <w:r>
      <w:t>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AC2" w:rsidRDefault="00C87AC2" w:rsidP="00C87AC2">
    <w:pPr>
      <w:pStyle w:val="a6"/>
      <w:rPr>
        <w:lang w:val="en-US"/>
      </w:rPr>
    </w:pPr>
    <w:r>
      <w:rPr>
        <w:lang w:val="en-US"/>
      </w:rPr>
      <w:t>5-9</w:t>
    </w:r>
  </w:p>
  <w:p w:rsidR="00C87AC2" w:rsidRPr="00C87AC2" w:rsidRDefault="00C87AC2" w:rsidP="00C87AC2">
    <w:pPr>
      <w:pStyle w:val="a6"/>
      <w:rPr>
        <w:lang w:val="en-US"/>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14" w:rsidRDefault="00BB7F14" w:rsidP="00C87AC2">
    <w:pPr>
      <w:pStyle w:val="a6"/>
      <w:rPr>
        <w:lang w:val="en-US"/>
      </w:rPr>
    </w:pPr>
    <w:r>
      <w:rPr>
        <w:lang w:val="en-US"/>
      </w:rPr>
      <w:t>6-10</w:t>
    </w:r>
  </w:p>
  <w:p w:rsidR="00BB7F14" w:rsidRPr="00C87AC2" w:rsidRDefault="00BB7F14" w:rsidP="00C87AC2">
    <w:pPr>
      <w:pStyle w:val="a6"/>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A6A" w:rsidRDefault="00BB5A6A">
    <w:pPr>
      <w:pStyle w:val="a6"/>
    </w:pPr>
    <w:r>
      <w:rPr>
        <w:lang w:val="en-US"/>
      </w:rPr>
      <w:t>1-1</w:t>
    </w:r>
  </w:p>
  <w:p w:rsidR="00BB5A6A" w:rsidRDefault="00BB5A6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17" w:rsidRPr="00BB5A6A" w:rsidRDefault="00917821">
    <w:pPr>
      <w:pStyle w:val="a6"/>
      <w:rPr>
        <w:lang w:val="en-US"/>
      </w:rPr>
    </w:pPr>
    <w:r>
      <w:rPr>
        <w:lang w:val="en-US"/>
      </w:rPr>
      <w:t>2-4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21" w:rsidRDefault="00917821">
    <w:pPr>
      <w:pStyle w:val="a6"/>
    </w:pPr>
    <w:r>
      <w:rPr>
        <w:lang w:val="en-US"/>
      </w:rPr>
      <w:t>2-3</w:t>
    </w:r>
  </w:p>
  <w:p w:rsidR="00917821" w:rsidRDefault="00917821">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21" w:rsidRPr="00BB5A6A" w:rsidRDefault="00917821">
    <w:pPr>
      <w:pStyle w:val="a6"/>
      <w:rPr>
        <w:lang w:val="en-US"/>
      </w:rPr>
    </w:pPr>
    <w:r>
      <w:rPr>
        <w:lang w:val="en-US"/>
      </w:rPr>
      <w:t>3-6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21" w:rsidRDefault="00917821">
    <w:pPr>
      <w:pStyle w:val="a6"/>
    </w:pPr>
    <w:r>
      <w:rPr>
        <w:lang w:val="en-US"/>
      </w:rPr>
      <w:t>3-5</w:t>
    </w:r>
  </w:p>
  <w:p w:rsidR="00917821" w:rsidRDefault="00917821">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AC2" w:rsidRPr="00BB5A6A" w:rsidRDefault="00C87AC2">
    <w:pPr>
      <w:pStyle w:val="a6"/>
      <w:rPr>
        <w:lang w:val="en-US"/>
      </w:rPr>
    </w:pPr>
    <w:r>
      <w:rPr>
        <w:lang w:val="en-US"/>
      </w:rPr>
      <w:t>4-8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21" w:rsidRPr="00C87AC2" w:rsidRDefault="00C87AC2" w:rsidP="00C87AC2">
    <w:pPr>
      <w:pStyle w:val="a6"/>
      <w:rPr>
        <w:lang w:val="en-US"/>
      </w:rPr>
    </w:pPr>
    <w:r>
      <w:rPr>
        <w:lang w:val="en-US"/>
      </w:rPr>
      <w:t>4-7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AC2" w:rsidRPr="00BB5A6A" w:rsidRDefault="00C87AC2">
    <w:pPr>
      <w:pStyle w:val="a6"/>
      <w:rPr>
        <w:lang w:val="en-US"/>
      </w:rPr>
    </w:pPr>
    <w:r>
      <w:rPr>
        <w:lang w:val="en-US"/>
      </w:rPr>
      <w:t>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885" w:rsidRDefault="00535885" w:rsidP="002E5C37">
      <w:pPr>
        <w:spacing w:before="0" w:after="0" w:line="240" w:lineRule="auto"/>
      </w:pPr>
      <w:r>
        <w:separator/>
      </w:r>
    </w:p>
  </w:footnote>
  <w:footnote w:type="continuationSeparator" w:id="0">
    <w:p w:rsidR="00535885" w:rsidRDefault="00535885" w:rsidP="002E5C37">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C37" w:rsidRPr="006D7080" w:rsidRDefault="006D7080">
    <w:pPr>
      <w:pStyle w:val="a5"/>
      <w:rPr>
        <w:lang w:val="en-US"/>
      </w:rPr>
    </w:pPr>
    <w:proofErr w:type="gramStart"/>
    <w:r>
      <w:rPr>
        <w:lang w:val="en-US"/>
      </w:rPr>
      <w:t>1</w:t>
    </w:r>
    <w:r w:rsidR="002E5C37" w:rsidRPr="002E5C37">
      <w:rPr>
        <w:vertAlign w:val="superscript"/>
      </w:rPr>
      <w:t>ο</w:t>
    </w:r>
    <w:r w:rsidR="002E5C37" w:rsidRPr="006D7080">
      <w:rPr>
        <w:lang w:val="en-US"/>
      </w:rPr>
      <w:t xml:space="preserve"> </w:t>
    </w:r>
    <w:r w:rsidR="002E5C37">
      <w:rPr>
        <w:lang w:val="en-US"/>
      </w:rPr>
      <w:t xml:space="preserve"> Levels</w:t>
    </w:r>
    <w:proofErr w:type="gramEnd"/>
    <w:r w:rsidRPr="00285327">
      <w:rPr>
        <w:lang w:val="en-US"/>
      </w:rPr>
      <w:t>, scope, and scale of organization</w:t>
    </w:r>
  </w:p>
  <w:p w:rsidR="002E5C37" w:rsidRPr="006D7080" w:rsidRDefault="002E5C37">
    <w:pPr>
      <w:pStyle w:val="a5"/>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C37" w:rsidRPr="006D7080" w:rsidRDefault="00321A8B">
    <w:pPr>
      <w:pStyle w:val="a5"/>
      <w:rPr>
        <w:lang w:val="en-US"/>
      </w:rPr>
    </w:pPr>
    <w:proofErr w:type="gramStart"/>
    <w:r w:rsidRPr="00321A8B">
      <w:rPr>
        <w:lang w:val="en-US"/>
      </w:rPr>
      <w:t>1ο  Levels</w:t>
    </w:r>
    <w:proofErr w:type="gramEnd"/>
    <w:r w:rsidRPr="00321A8B">
      <w:rPr>
        <w:lang w:val="en-US"/>
      </w:rPr>
      <w:t>, scope, and scale of organization</w:t>
    </w:r>
    <w:r w:rsidR="006D7080">
      <w:rPr>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080" w:rsidRDefault="006D7080">
    <w:pPr>
      <w:pStyle w:val="a5"/>
    </w:pPr>
    <w:r>
      <w:rPr>
        <w:lang w:val="en-US"/>
      </w:rPr>
      <w:t>2</w:t>
    </w:r>
    <w:r w:rsidRPr="002E5C37">
      <w:rPr>
        <w:vertAlign w:val="superscript"/>
      </w:rPr>
      <w:t>ο</w:t>
    </w:r>
    <w:r>
      <w:t xml:space="preserve"> </w:t>
    </w:r>
    <w:r>
      <w:rPr>
        <w:lang w:val="en-US"/>
      </w:rPr>
      <w:t>Ecological complexity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080" w:rsidRDefault="006D7080">
    <w:pPr>
      <w:pStyle w:val="a5"/>
    </w:pPr>
    <w:r>
      <w:rPr>
        <w:lang w:val="en-US"/>
      </w:rPr>
      <w:t>3</w:t>
    </w:r>
    <w:r w:rsidRPr="002E5C37">
      <w:rPr>
        <w:vertAlign w:val="superscript"/>
      </w:rPr>
      <w:t>ο</w:t>
    </w:r>
    <w:r>
      <w:t xml:space="preserve"> </w:t>
    </w:r>
    <w:r>
      <w:rPr>
        <w:lang w:val="en-US"/>
      </w:rPr>
      <w:t>Relation to evolution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080" w:rsidRDefault="006D7080">
    <w:pPr>
      <w:pStyle w:val="a5"/>
    </w:pPr>
    <w:r>
      <w:rPr>
        <w:lang w:val="en-US"/>
      </w:rPr>
      <w:t>4</w:t>
    </w:r>
    <w:r w:rsidRPr="002E5C37">
      <w:rPr>
        <w:vertAlign w:val="superscript"/>
      </w:rPr>
      <w:t>ο</w:t>
    </w:r>
    <w:r>
      <w:t xml:space="preserve"> </w:t>
    </w:r>
    <w:r>
      <w:rPr>
        <w:lang w:val="en-US"/>
      </w:rPr>
      <w:t>Human ecology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080" w:rsidRDefault="006D7080">
    <w:pPr>
      <w:pStyle w:val="a5"/>
    </w:pPr>
    <w:r>
      <w:rPr>
        <w:lang w:val="en-US"/>
      </w:rPr>
      <w:t>5</w:t>
    </w:r>
    <w:r w:rsidRPr="002E5C37">
      <w:rPr>
        <w:vertAlign w:val="superscript"/>
      </w:rPr>
      <w:t>ο</w:t>
    </w:r>
    <w:r>
      <w:t xml:space="preserve"> </w:t>
    </w:r>
    <w:r>
      <w:rPr>
        <w:lang w:val="en-US"/>
      </w:rPr>
      <w:t>History</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DD1" w:rsidRPr="00321A8B" w:rsidRDefault="00321A8B" w:rsidP="00BB7F14">
    <w:pPr>
      <w:pStyle w:val="a5"/>
      <w:rPr>
        <w:lang w:val="en-US"/>
      </w:rPr>
    </w:pPr>
    <w:r>
      <w:t>5</w:t>
    </w:r>
    <w:r w:rsidRPr="00321A8B">
      <w:rPr>
        <w:vertAlign w:val="superscript"/>
      </w:rPr>
      <w:t>ο</w:t>
    </w:r>
    <w:r>
      <w:t xml:space="preserve"> </w:t>
    </w:r>
    <w:r>
      <w:rPr>
        <w:lang w:val="en-US"/>
      </w:rPr>
      <w:t>History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A8B" w:rsidRPr="00321A8B" w:rsidRDefault="00321A8B" w:rsidP="00BB7F14">
    <w:pPr>
      <w:pStyle w:val="a5"/>
    </w:pPr>
    <w:r>
      <w:t>Η οικογένειά μου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E5AAC"/>
    <w:multiLevelType w:val="hybridMultilevel"/>
    <w:tmpl w:val="6226C0C6"/>
    <w:lvl w:ilvl="0" w:tplc="1534ADF0">
      <w:start w:val="1"/>
      <w:numFmt w:val="decimal"/>
      <w:pStyle w:val="4"/>
      <w:lvlText w:val="3.%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48A0B21"/>
    <w:multiLevelType w:val="hybridMultilevel"/>
    <w:tmpl w:val="3AEA7980"/>
    <w:lvl w:ilvl="0" w:tplc="A84ABBE8">
      <w:start w:val="1"/>
      <w:numFmt w:val="decimal"/>
      <w:pStyle w:val="5"/>
      <w:lvlText w:val="4.%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D3D622C"/>
    <w:multiLevelType w:val="hybridMultilevel"/>
    <w:tmpl w:val="F8EE8F16"/>
    <w:lvl w:ilvl="0" w:tplc="DC506768">
      <w:start w:val="1"/>
      <w:numFmt w:val="decimal"/>
      <w:pStyle w:val="3"/>
      <w:lvlText w:val="2.%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0103E24"/>
    <w:multiLevelType w:val="hybridMultilevel"/>
    <w:tmpl w:val="41F260D6"/>
    <w:lvl w:ilvl="0" w:tplc="F8CC69C6">
      <w:start w:val="1"/>
      <w:numFmt w:val="decimal"/>
      <w:pStyle w:val="2"/>
      <w:lvlText w:val="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17132E6"/>
    <w:multiLevelType w:val="hybridMultilevel"/>
    <w:tmpl w:val="CD84E4C0"/>
    <w:lvl w:ilvl="0" w:tplc="62D054B8">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76A6AD8"/>
    <w:multiLevelType w:val="hybridMultilevel"/>
    <w:tmpl w:val="82B49828"/>
    <w:lvl w:ilvl="0" w:tplc="28DCC5E2">
      <w:start w:val="1"/>
      <w:numFmt w:val="decimal"/>
      <w:pStyle w:val="1"/>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327"/>
    <w:rsid w:val="00010808"/>
    <w:rsid w:val="001413B5"/>
    <w:rsid w:val="00193CFD"/>
    <w:rsid w:val="001E3294"/>
    <w:rsid w:val="00264478"/>
    <w:rsid w:val="00285327"/>
    <w:rsid w:val="002E5C37"/>
    <w:rsid w:val="0031771B"/>
    <w:rsid w:val="00321A8B"/>
    <w:rsid w:val="00452429"/>
    <w:rsid w:val="004D394B"/>
    <w:rsid w:val="00535885"/>
    <w:rsid w:val="00571C11"/>
    <w:rsid w:val="00631D01"/>
    <w:rsid w:val="00692745"/>
    <w:rsid w:val="006D7080"/>
    <w:rsid w:val="006E0DF6"/>
    <w:rsid w:val="00752A17"/>
    <w:rsid w:val="007F02D8"/>
    <w:rsid w:val="008E0592"/>
    <w:rsid w:val="00917821"/>
    <w:rsid w:val="00B73835"/>
    <w:rsid w:val="00BB5A6A"/>
    <w:rsid w:val="00BB7F14"/>
    <w:rsid w:val="00BF4573"/>
    <w:rsid w:val="00C66DD1"/>
    <w:rsid w:val="00C87AC2"/>
    <w:rsid w:val="00CB4E88"/>
    <w:rsid w:val="00CF1CA9"/>
    <w:rsid w:val="00D7100A"/>
    <w:rsid w:val="00F1798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C37"/>
    <w:pPr>
      <w:spacing w:before="240" w:after="240" w:line="312" w:lineRule="auto"/>
      <w:ind w:firstLine="709"/>
    </w:pPr>
    <w:rPr>
      <w:rFonts w:ascii="Times New Roman" w:hAnsi="Times New Roman"/>
    </w:rPr>
  </w:style>
  <w:style w:type="paragraph" w:styleId="1">
    <w:name w:val="heading 1"/>
    <w:basedOn w:val="a"/>
    <w:next w:val="a"/>
    <w:link w:val="1Char"/>
    <w:autoRedefine/>
    <w:uiPriority w:val="9"/>
    <w:qFormat/>
    <w:rsid w:val="00285327"/>
    <w:pPr>
      <w:keepNext/>
      <w:keepLines/>
      <w:numPr>
        <w:numId w:val="2"/>
      </w:numPr>
      <w:spacing w:before="480" w:after="380"/>
      <w:ind w:left="714" w:hanging="357"/>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4D394B"/>
    <w:pPr>
      <w:keepNext/>
      <w:keepLines/>
      <w:numPr>
        <w:numId w:val="3"/>
      </w:numPr>
      <w:spacing w:before="200" w:after="0"/>
      <w:outlineLvl w:val="1"/>
    </w:pPr>
    <w:rPr>
      <w:rFonts w:eastAsiaTheme="majorEastAsia" w:cstheme="majorBidi"/>
      <w:b/>
      <w:bCs/>
      <w:color w:val="4F81BD" w:themeColor="accent1"/>
      <w:sz w:val="28"/>
      <w:szCs w:val="26"/>
    </w:rPr>
  </w:style>
  <w:style w:type="paragraph" w:styleId="3">
    <w:name w:val="heading 3"/>
    <w:basedOn w:val="a"/>
    <w:next w:val="a"/>
    <w:link w:val="3Char"/>
    <w:uiPriority w:val="9"/>
    <w:unhideWhenUsed/>
    <w:qFormat/>
    <w:rsid w:val="004D394B"/>
    <w:pPr>
      <w:keepNext/>
      <w:keepLines/>
      <w:numPr>
        <w:numId w:val="4"/>
      </w:numPr>
      <w:spacing w:before="200" w:after="0"/>
      <w:outlineLvl w:val="2"/>
    </w:pPr>
    <w:rPr>
      <w:rFonts w:eastAsiaTheme="majorEastAsia" w:cstheme="majorBidi"/>
      <w:b/>
      <w:bCs/>
      <w:color w:val="4F81BD" w:themeColor="accent1"/>
      <w:sz w:val="28"/>
    </w:rPr>
  </w:style>
  <w:style w:type="paragraph" w:styleId="4">
    <w:name w:val="heading 4"/>
    <w:basedOn w:val="a"/>
    <w:next w:val="a"/>
    <w:link w:val="4Char"/>
    <w:uiPriority w:val="9"/>
    <w:unhideWhenUsed/>
    <w:qFormat/>
    <w:rsid w:val="00D7100A"/>
    <w:pPr>
      <w:keepNext/>
      <w:keepLines/>
      <w:numPr>
        <w:numId w:val="5"/>
      </w:numPr>
      <w:spacing w:before="200" w:after="0"/>
      <w:outlineLvl w:val="3"/>
    </w:pPr>
    <w:rPr>
      <w:rFonts w:eastAsiaTheme="majorEastAsia" w:cstheme="majorBidi"/>
      <w:b/>
      <w:bCs/>
      <w:iCs/>
      <w:color w:val="4F81BD" w:themeColor="accent1"/>
      <w:sz w:val="28"/>
    </w:rPr>
  </w:style>
  <w:style w:type="paragraph" w:styleId="5">
    <w:name w:val="heading 5"/>
    <w:basedOn w:val="a"/>
    <w:next w:val="a"/>
    <w:link w:val="5Char"/>
    <w:uiPriority w:val="9"/>
    <w:unhideWhenUsed/>
    <w:qFormat/>
    <w:rsid w:val="00D7100A"/>
    <w:pPr>
      <w:keepNext/>
      <w:keepLines/>
      <w:numPr>
        <w:numId w:val="6"/>
      </w:numPr>
      <w:spacing w:before="200" w:after="0"/>
      <w:outlineLvl w:val="4"/>
    </w:pPr>
    <w:rPr>
      <w:rFonts w:eastAsiaTheme="majorEastAsia" w:cstheme="majorBidi"/>
      <w:b/>
      <w:color w:val="548DD4" w:themeColor="text2" w:themeTint="99"/>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85327"/>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4D394B"/>
    <w:rPr>
      <w:rFonts w:ascii="Times New Roman" w:eastAsiaTheme="majorEastAsia" w:hAnsi="Times New Roman" w:cstheme="majorBidi"/>
      <w:b/>
      <w:bCs/>
      <w:color w:val="4F81BD" w:themeColor="accent1"/>
      <w:sz w:val="28"/>
      <w:szCs w:val="26"/>
    </w:rPr>
  </w:style>
  <w:style w:type="character" w:customStyle="1" w:styleId="3Char">
    <w:name w:val="Επικεφαλίδα 3 Char"/>
    <w:basedOn w:val="a0"/>
    <w:link w:val="3"/>
    <w:uiPriority w:val="9"/>
    <w:rsid w:val="004D394B"/>
    <w:rPr>
      <w:rFonts w:ascii="Times New Roman" w:eastAsiaTheme="majorEastAsia" w:hAnsi="Times New Roman" w:cstheme="majorBidi"/>
      <w:b/>
      <w:bCs/>
      <w:color w:val="4F81BD" w:themeColor="accent1"/>
      <w:sz w:val="28"/>
    </w:rPr>
  </w:style>
  <w:style w:type="paragraph" w:styleId="a3">
    <w:name w:val="No Spacing"/>
    <w:link w:val="Char"/>
    <w:uiPriority w:val="1"/>
    <w:qFormat/>
    <w:rsid w:val="001413B5"/>
    <w:pPr>
      <w:spacing w:after="0" w:line="240" w:lineRule="auto"/>
    </w:pPr>
  </w:style>
  <w:style w:type="paragraph" w:styleId="a4">
    <w:name w:val="List Paragraph"/>
    <w:basedOn w:val="a"/>
    <w:uiPriority w:val="34"/>
    <w:qFormat/>
    <w:rsid w:val="00285327"/>
    <w:pPr>
      <w:ind w:left="720"/>
      <w:contextualSpacing/>
    </w:pPr>
  </w:style>
  <w:style w:type="character" w:customStyle="1" w:styleId="4Char">
    <w:name w:val="Επικεφαλίδα 4 Char"/>
    <w:basedOn w:val="a0"/>
    <w:link w:val="4"/>
    <w:uiPriority w:val="9"/>
    <w:rsid w:val="00D7100A"/>
    <w:rPr>
      <w:rFonts w:ascii="Times New Roman" w:eastAsiaTheme="majorEastAsia" w:hAnsi="Times New Roman" w:cstheme="majorBidi"/>
      <w:b/>
      <w:bCs/>
      <w:iCs/>
      <w:color w:val="4F81BD" w:themeColor="accent1"/>
      <w:sz w:val="28"/>
    </w:rPr>
  </w:style>
  <w:style w:type="character" w:customStyle="1" w:styleId="5Char">
    <w:name w:val="Επικεφαλίδα 5 Char"/>
    <w:basedOn w:val="a0"/>
    <w:link w:val="5"/>
    <w:uiPriority w:val="9"/>
    <w:rsid w:val="00D7100A"/>
    <w:rPr>
      <w:rFonts w:ascii="Times New Roman" w:eastAsiaTheme="majorEastAsia" w:hAnsi="Times New Roman" w:cstheme="majorBidi"/>
      <w:b/>
      <w:color w:val="548DD4" w:themeColor="text2" w:themeTint="99"/>
      <w:sz w:val="28"/>
    </w:rPr>
  </w:style>
  <w:style w:type="paragraph" w:styleId="a5">
    <w:name w:val="header"/>
    <w:basedOn w:val="a"/>
    <w:link w:val="Char0"/>
    <w:uiPriority w:val="99"/>
    <w:unhideWhenUsed/>
    <w:rsid w:val="002E5C37"/>
    <w:pPr>
      <w:tabs>
        <w:tab w:val="center" w:pos="4153"/>
        <w:tab w:val="right" w:pos="8306"/>
      </w:tabs>
      <w:spacing w:before="0" w:after="0" w:line="240" w:lineRule="auto"/>
    </w:pPr>
  </w:style>
  <w:style w:type="character" w:customStyle="1" w:styleId="Char0">
    <w:name w:val="Κεφαλίδα Char"/>
    <w:basedOn w:val="a0"/>
    <w:link w:val="a5"/>
    <w:uiPriority w:val="99"/>
    <w:rsid w:val="002E5C37"/>
    <w:rPr>
      <w:rFonts w:ascii="Times New Roman" w:hAnsi="Times New Roman"/>
    </w:rPr>
  </w:style>
  <w:style w:type="paragraph" w:styleId="a6">
    <w:name w:val="footer"/>
    <w:basedOn w:val="a"/>
    <w:link w:val="Char1"/>
    <w:uiPriority w:val="99"/>
    <w:unhideWhenUsed/>
    <w:rsid w:val="002E5C37"/>
    <w:pPr>
      <w:tabs>
        <w:tab w:val="center" w:pos="4153"/>
        <w:tab w:val="right" w:pos="8306"/>
      </w:tabs>
      <w:spacing w:before="0" w:after="0" w:line="240" w:lineRule="auto"/>
    </w:pPr>
  </w:style>
  <w:style w:type="character" w:customStyle="1" w:styleId="Char1">
    <w:name w:val="Υποσέλιδο Char"/>
    <w:basedOn w:val="a0"/>
    <w:link w:val="a6"/>
    <w:uiPriority w:val="99"/>
    <w:rsid w:val="002E5C37"/>
    <w:rPr>
      <w:rFonts w:ascii="Times New Roman" w:hAnsi="Times New Roman"/>
    </w:rPr>
  </w:style>
  <w:style w:type="paragraph" w:styleId="a7">
    <w:name w:val="Balloon Text"/>
    <w:basedOn w:val="a"/>
    <w:link w:val="Char2"/>
    <w:uiPriority w:val="99"/>
    <w:semiHidden/>
    <w:unhideWhenUsed/>
    <w:rsid w:val="002E5C37"/>
    <w:pPr>
      <w:spacing w:before="0"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2E5C37"/>
    <w:rPr>
      <w:rFonts w:ascii="Tahoma" w:hAnsi="Tahoma" w:cs="Tahoma"/>
      <w:sz w:val="16"/>
      <w:szCs w:val="16"/>
    </w:rPr>
  </w:style>
  <w:style w:type="table" w:styleId="a8">
    <w:name w:val="Table Grid"/>
    <w:basedOn w:val="a1"/>
    <w:uiPriority w:val="59"/>
    <w:rsid w:val="00CB4E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1">
    <w:name w:val="Medium Grid 3 Accent 1"/>
    <w:basedOn w:val="a1"/>
    <w:uiPriority w:val="69"/>
    <w:rsid w:val="0031771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9">
    <w:name w:val="TOC Heading"/>
    <w:basedOn w:val="1"/>
    <w:next w:val="a"/>
    <w:uiPriority w:val="39"/>
    <w:semiHidden/>
    <w:unhideWhenUsed/>
    <w:qFormat/>
    <w:rsid w:val="00193CFD"/>
    <w:pPr>
      <w:numPr>
        <w:numId w:val="0"/>
      </w:numPr>
      <w:spacing w:after="0" w:line="276" w:lineRule="auto"/>
      <w:outlineLvl w:val="9"/>
    </w:pPr>
    <w:rPr>
      <w:rFonts w:asciiTheme="majorHAnsi" w:hAnsiTheme="majorHAnsi"/>
      <w:color w:val="365F91" w:themeColor="accent1" w:themeShade="BF"/>
      <w:sz w:val="28"/>
      <w:lang w:eastAsia="el-GR"/>
    </w:rPr>
  </w:style>
  <w:style w:type="paragraph" w:styleId="10">
    <w:name w:val="toc 1"/>
    <w:basedOn w:val="a"/>
    <w:next w:val="a"/>
    <w:autoRedefine/>
    <w:uiPriority w:val="39"/>
    <w:unhideWhenUsed/>
    <w:rsid w:val="00193CFD"/>
    <w:pPr>
      <w:spacing w:after="100"/>
    </w:pPr>
  </w:style>
  <w:style w:type="paragraph" w:styleId="20">
    <w:name w:val="toc 2"/>
    <w:basedOn w:val="a"/>
    <w:next w:val="a"/>
    <w:autoRedefine/>
    <w:uiPriority w:val="39"/>
    <w:unhideWhenUsed/>
    <w:rsid w:val="00193CFD"/>
    <w:pPr>
      <w:spacing w:after="100"/>
      <w:ind w:left="220"/>
    </w:pPr>
  </w:style>
  <w:style w:type="paragraph" w:styleId="30">
    <w:name w:val="toc 3"/>
    <w:basedOn w:val="a"/>
    <w:next w:val="a"/>
    <w:autoRedefine/>
    <w:uiPriority w:val="39"/>
    <w:unhideWhenUsed/>
    <w:rsid w:val="00193CFD"/>
    <w:pPr>
      <w:spacing w:after="100"/>
      <w:ind w:left="440"/>
    </w:pPr>
  </w:style>
  <w:style w:type="character" w:styleId="-">
    <w:name w:val="Hyperlink"/>
    <w:basedOn w:val="a0"/>
    <w:uiPriority w:val="99"/>
    <w:unhideWhenUsed/>
    <w:rsid w:val="00193CFD"/>
    <w:rPr>
      <w:color w:val="0000FF" w:themeColor="hyperlink"/>
      <w:u w:val="single"/>
    </w:rPr>
  </w:style>
  <w:style w:type="character" w:customStyle="1" w:styleId="Char">
    <w:name w:val="Χωρίς διάστιχο Char"/>
    <w:basedOn w:val="a0"/>
    <w:link w:val="a3"/>
    <w:uiPriority w:val="1"/>
    <w:rsid w:val="008E05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C37"/>
    <w:pPr>
      <w:spacing w:before="240" w:after="240" w:line="312" w:lineRule="auto"/>
      <w:ind w:firstLine="709"/>
    </w:pPr>
    <w:rPr>
      <w:rFonts w:ascii="Times New Roman" w:hAnsi="Times New Roman"/>
    </w:rPr>
  </w:style>
  <w:style w:type="paragraph" w:styleId="1">
    <w:name w:val="heading 1"/>
    <w:basedOn w:val="a"/>
    <w:next w:val="a"/>
    <w:link w:val="1Char"/>
    <w:autoRedefine/>
    <w:uiPriority w:val="9"/>
    <w:qFormat/>
    <w:rsid w:val="00285327"/>
    <w:pPr>
      <w:keepNext/>
      <w:keepLines/>
      <w:numPr>
        <w:numId w:val="2"/>
      </w:numPr>
      <w:spacing w:before="480" w:after="380"/>
      <w:ind w:left="714" w:hanging="357"/>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4D394B"/>
    <w:pPr>
      <w:keepNext/>
      <w:keepLines/>
      <w:numPr>
        <w:numId w:val="3"/>
      </w:numPr>
      <w:spacing w:before="200" w:after="0"/>
      <w:outlineLvl w:val="1"/>
    </w:pPr>
    <w:rPr>
      <w:rFonts w:eastAsiaTheme="majorEastAsia" w:cstheme="majorBidi"/>
      <w:b/>
      <w:bCs/>
      <w:color w:val="4F81BD" w:themeColor="accent1"/>
      <w:sz w:val="28"/>
      <w:szCs w:val="26"/>
    </w:rPr>
  </w:style>
  <w:style w:type="paragraph" w:styleId="3">
    <w:name w:val="heading 3"/>
    <w:basedOn w:val="a"/>
    <w:next w:val="a"/>
    <w:link w:val="3Char"/>
    <w:uiPriority w:val="9"/>
    <w:unhideWhenUsed/>
    <w:qFormat/>
    <w:rsid w:val="004D394B"/>
    <w:pPr>
      <w:keepNext/>
      <w:keepLines/>
      <w:numPr>
        <w:numId w:val="4"/>
      </w:numPr>
      <w:spacing w:before="200" w:after="0"/>
      <w:outlineLvl w:val="2"/>
    </w:pPr>
    <w:rPr>
      <w:rFonts w:eastAsiaTheme="majorEastAsia" w:cstheme="majorBidi"/>
      <w:b/>
      <w:bCs/>
      <w:color w:val="4F81BD" w:themeColor="accent1"/>
      <w:sz w:val="28"/>
    </w:rPr>
  </w:style>
  <w:style w:type="paragraph" w:styleId="4">
    <w:name w:val="heading 4"/>
    <w:basedOn w:val="a"/>
    <w:next w:val="a"/>
    <w:link w:val="4Char"/>
    <w:uiPriority w:val="9"/>
    <w:unhideWhenUsed/>
    <w:qFormat/>
    <w:rsid w:val="00D7100A"/>
    <w:pPr>
      <w:keepNext/>
      <w:keepLines/>
      <w:numPr>
        <w:numId w:val="5"/>
      </w:numPr>
      <w:spacing w:before="200" w:after="0"/>
      <w:outlineLvl w:val="3"/>
    </w:pPr>
    <w:rPr>
      <w:rFonts w:eastAsiaTheme="majorEastAsia" w:cstheme="majorBidi"/>
      <w:b/>
      <w:bCs/>
      <w:iCs/>
      <w:color w:val="4F81BD" w:themeColor="accent1"/>
      <w:sz w:val="28"/>
    </w:rPr>
  </w:style>
  <w:style w:type="paragraph" w:styleId="5">
    <w:name w:val="heading 5"/>
    <w:basedOn w:val="a"/>
    <w:next w:val="a"/>
    <w:link w:val="5Char"/>
    <w:uiPriority w:val="9"/>
    <w:unhideWhenUsed/>
    <w:qFormat/>
    <w:rsid w:val="00D7100A"/>
    <w:pPr>
      <w:keepNext/>
      <w:keepLines/>
      <w:numPr>
        <w:numId w:val="6"/>
      </w:numPr>
      <w:spacing w:before="200" w:after="0"/>
      <w:outlineLvl w:val="4"/>
    </w:pPr>
    <w:rPr>
      <w:rFonts w:eastAsiaTheme="majorEastAsia" w:cstheme="majorBidi"/>
      <w:b/>
      <w:color w:val="548DD4" w:themeColor="text2" w:themeTint="99"/>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85327"/>
    <w:rPr>
      <w:rFonts w:ascii="Arial" w:eastAsiaTheme="majorEastAsia" w:hAnsi="Arial" w:cstheme="majorBidi"/>
      <w:b/>
      <w:bCs/>
      <w:color w:val="FF0000"/>
      <w:sz w:val="34"/>
      <w:szCs w:val="28"/>
    </w:rPr>
  </w:style>
  <w:style w:type="character" w:customStyle="1" w:styleId="2Char">
    <w:name w:val="Επικεφαλίδα 2 Char"/>
    <w:basedOn w:val="a0"/>
    <w:link w:val="2"/>
    <w:uiPriority w:val="9"/>
    <w:rsid w:val="004D394B"/>
    <w:rPr>
      <w:rFonts w:ascii="Times New Roman" w:eastAsiaTheme="majorEastAsia" w:hAnsi="Times New Roman" w:cstheme="majorBidi"/>
      <w:b/>
      <w:bCs/>
      <w:color w:val="4F81BD" w:themeColor="accent1"/>
      <w:sz w:val="28"/>
      <w:szCs w:val="26"/>
    </w:rPr>
  </w:style>
  <w:style w:type="character" w:customStyle="1" w:styleId="3Char">
    <w:name w:val="Επικεφαλίδα 3 Char"/>
    <w:basedOn w:val="a0"/>
    <w:link w:val="3"/>
    <w:uiPriority w:val="9"/>
    <w:rsid w:val="004D394B"/>
    <w:rPr>
      <w:rFonts w:ascii="Times New Roman" w:eastAsiaTheme="majorEastAsia" w:hAnsi="Times New Roman" w:cstheme="majorBidi"/>
      <w:b/>
      <w:bCs/>
      <w:color w:val="4F81BD" w:themeColor="accent1"/>
      <w:sz w:val="28"/>
    </w:rPr>
  </w:style>
  <w:style w:type="paragraph" w:styleId="a3">
    <w:name w:val="No Spacing"/>
    <w:link w:val="Char"/>
    <w:uiPriority w:val="1"/>
    <w:qFormat/>
    <w:rsid w:val="001413B5"/>
    <w:pPr>
      <w:spacing w:after="0" w:line="240" w:lineRule="auto"/>
    </w:pPr>
  </w:style>
  <w:style w:type="paragraph" w:styleId="a4">
    <w:name w:val="List Paragraph"/>
    <w:basedOn w:val="a"/>
    <w:uiPriority w:val="34"/>
    <w:qFormat/>
    <w:rsid w:val="00285327"/>
    <w:pPr>
      <w:ind w:left="720"/>
      <w:contextualSpacing/>
    </w:pPr>
  </w:style>
  <w:style w:type="character" w:customStyle="1" w:styleId="4Char">
    <w:name w:val="Επικεφαλίδα 4 Char"/>
    <w:basedOn w:val="a0"/>
    <w:link w:val="4"/>
    <w:uiPriority w:val="9"/>
    <w:rsid w:val="00D7100A"/>
    <w:rPr>
      <w:rFonts w:ascii="Times New Roman" w:eastAsiaTheme="majorEastAsia" w:hAnsi="Times New Roman" w:cstheme="majorBidi"/>
      <w:b/>
      <w:bCs/>
      <w:iCs/>
      <w:color w:val="4F81BD" w:themeColor="accent1"/>
      <w:sz w:val="28"/>
    </w:rPr>
  </w:style>
  <w:style w:type="character" w:customStyle="1" w:styleId="5Char">
    <w:name w:val="Επικεφαλίδα 5 Char"/>
    <w:basedOn w:val="a0"/>
    <w:link w:val="5"/>
    <w:uiPriority w:val="9"/>
    <w:rsid w:val="00D7100A"/>
    <w:rPr>
      <w:rFonts w:ascii="Times New Roman" w:eastAsiaTheme="majorEastAsia" w:hAnsi="Times New Roman" w:cstheme="majorBidi"/>
      <w:b/>
      <w:color w:val="548DD4" w:themeColor="text2" w:themeTint="99"/>
      <w:sz w:val="28"/>
    </w:rPr>
  </w:style>
  <w:style w:type="paragraph" w:styleId="a5">
    <w:name w:val="header"/>
    <w:basedOn w:val="a"/>
    <w:link w:val="Char0"/>
    <w:uiPriority w:val="99"/>
    <w:unhideWhenUsed/>
    <w:rsid w:val="002E5C37"/>
    <w:pPr>
      <w:tabs>
        <w:tab w:val="center" w:pos="4153"/>
        <w:tab w:val="right" w:pos="8306"/>
      </w:tabs>
      <w:spacing w:before="0" w:after="0" w:line="240" w:lineRule="auto"/>
    </w:pPr>
  </w:style>
  <w:style w:type="character" w:customStyle="1" w:styleId="Char0">
    <w:name w:val="Κεφαλίδα Char"/>
    <w:basedOn w:val="a0"/>
    <w:link w:val="a5"/>
    <w:uiPriority w:val="99"/>
    <w:rsid w:val="002E5C37"/>
    <w:rPr>
      <w:rFonts w:ascii="Times New Roman" w:hAnsi="Times New Roman"/>
    </w:rPr>
  </w:style>
  <w:style w:type="paragraph" w:styleId="a6">
    <w:name w:val="footer"/>
    <w:basedOn w:val="a"/>
    <w:link w:val="Char1"/>
    <w:uiPriority w:val="99"/>
    <w:unhideWhenUsed/>
    <w:rsid w:val="002E5C37"/>
    <w:pPr>
      <w:tabs>
        <w:tab w:val="center" w:pos="4153"/>
        <w:tab w:val="right" w:pos="8306"/>
      </w:tabs>
      <w:spacing w:before="0" w:after="0" w:line="240" w:lineRule="auto"/>
    </w:pPr>
  </w:style>
  <w:style w:type="character" w:customStyle="1" w:styleId="Char1">
    <w:name w:val="Υποσέλιδο Char"/>
    <w:basedOn w:val="a0"/>
    <w:link w:val="a6"/>
    <w:uiPriority w:val="99"/>
    <w:rsid w:val="002E5C37"/>
    <w:rPr>
      <w:rFonts w:ascii="Times New Roman" w:hAnsi="Times New Roman"/>
    </w:rPr>
  </w:style>
  <w:style w:type="paragraph" w:styleId="a7">
    <w:name w:val="Balloon Text"/>
    <w:basedOn w:val="a"/>
    <w:link w:val="Char2"/>
    <w:uiPriority w:val="99"/>
    <w:semiHidden/>
    <w:unhideWhenUsed/>
    <w:rsid w:val="002E5C37"/>
    <w:pPr>
      <w:spacing w:before="0"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2E5C37"/>
    <w:rPr>
      <w:rFonts w:ascii="Tahoma" w:hAnsi="Tahoma" w:cs="Tahoma"/>
      <w:sz w:val="16"/>
      <w:szCs w:val="16"/>
    </w:rPr>
  </w:style>
  <w:style w:type="table" w:styleId="a8">
    <w:name w:val="Table Grid"/>
    <w:basedOn w:val="a1"/>
    <w:uiPriority w:val="59"/>
    <w:rsid w:val="00CB4E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1">
    <w:name w:val="Medium Grid 3 Accent 1"/>
    <w:basedOn w:val="a1"/>
    <w:uiPriority w:val="69"/>
    <w:rsid w:val="0031771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a9">
    <w:name w:val="TOC Heading"/>
    <w:basedOn w:val="1"/>
    <w:next w:val="a"/>
    <w:uiPriority w:val="39"/>
    <w:semiHidden/>
    <w:unhideWhenUsed/>
    <w:qFormat/>
    <w:rsid w:val="00193CFD"/>
    <w:pPr>
      <w:numPr>
        <w:numId w:val="0"/>
      </w:numPr>
      <w:spacing w:after="0" w:line="276" w:lineRule="auto"/>
      <w:outlineLvl w:val="9"/>
    </w:pPr>
    <w:rPr>
      <w:rFonts w:asciiTheme="majorHAnsi" w:hAnsiTheme="majorHAnsi"/>
      <w:color w:val="365F91" w:themeColor="accent1" w:themeShade="BF"/>
      <w:sz w:val="28"/>
      <w:lang w:eastAsia="el-GR"/>
    </w:rPr>
  </w:style>
  <w:style w:type="paragraph" w:styleId="10">
    <w:name w:val="toc 1"/>
    <w:basedOn w:val="a"/>
    <w:next w:val="a"/>
    <w:autoRedefine/>
    <w:uiPriority w:val="39"/>
    <w:unhideWhenUsed/>
    <w:rsid w:val="00193CFD"/>
    <w:pPr>
      <w:spacing w:after="100"/>
    </w:pPr>
  </w:style>
  <w:style w:type="paragraph" w:styleId="20">
    <w:name w:val="toc 2"/>
    <w:basedOn w:val="a"/>
    <w:next w:val="a"/>
    <w:autoRedefine/>
    <w:uiPriority w:val="39"/>
    <w:unhideWhenUsed/>
    <w:rsid w:val="00193CFD"/>
    <w:pPr>
      <w:spacing w:after="100"/>
      <w:ind w:left="220"/>
    </w:pPr>
  </w:style>
  <w:style w:type="paragraph" w:styleId="30">
    <w:name w:val="toc 3"/>
    <w:basedOn w:val="a"/>
    <w:next w:val="a"/>
    <w:autoRedefine/>
    <w:uiPriority w:val="39"/>
    <w:unhideWhenUsed/>
    <w:rsid w:val="00193CFD"/>
    <w:pPr>
      <w:spacing w:after="100"/>
      <w:ind w:left="440"/>
    </w:pPr>
  </w:style>
  <w:style w:type="character" w:styleId="-">
    <w:name w:val="Hyperlink"/>
    <w:basedOn w:val="a0"/>
    <w:uiPriority w:val="99"/>
    <w:unhideWhenUsed/>
    <w:rsid w:val="00193CFD"/>
    <w:rPr>
      <w:color w:val="0000FF" w:themeColor="hyperlink"/>
      <w:u w:val="single"/>
    </w:rPr>
  </w:style>
  <w:style w:type="character" w:customStyle="1" w:styleId="Char">
    <w:name w:val="Χωρίς διάστιχο Char"/>
    <w:basedOn w:val="a0"/>
    <w:link w:val="a3"/>
    <w:uiPriority w:val="1"/>
    <w:rsid w:val="008E0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Layout" Target="diagrams/layout1.xml"/><Relationship Id="rId18" Type="http://schemas.openxmlformats.org/officeDocument/2006/relationships/footer" Target="footer1.xml"/><Relationship Id="rId26" Type="http://schemas.openxmlformats.org/officeDocument/2006/relationships/footer" Target="footer6.xml"/><Relationship Id="rId39" Type="http://schemas.microsoft.com/office/2007/relationships/diagramDrawing" Target="diagrams/drawing2.xml"/><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footer" Target="footer10.xm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diagramData" Target="diagrams/data1.xm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header" Target="header7.xml"/><Relationship Id="rId38" Type="http://schemas.openxmlformats.org/officeDocument/2006/relationships/diagramColors" Target="diagrams/colors2.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oter" Target="footer2.xml"/><Relationship Id="rId29" Type="http://schemas.openxmlformats.org/officeDocument/2006/relationships/footer" Target="footer7.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4.xml"/><Relationship Id="rId32" Type="http://schemas.openxmlformats.org/officeDocument/2006/relationships/footer" Target="footer9.xml"/><Relationship Id="rId37" Type="http://schemas.openxmlformats.org/officeDocument/2006/relationships/diagramQuickStyle" Target="diagrams/quickStyle2.xml"/><Relationship Id="rId40" Type="http://schemas.openxmlformats.org/officeDocument/2006/relationships/header" Target="header8.xml"/><Relationship Id="rId5" Type="http://schemas.microsoft.com/office/2007/relationships/stylesWithEffects" Target="stylesWithEffects.xml"/><Relationship Id="rId15" Type="http://schemas.openxmlformats.org/officeDocument/2006/relationships/diagramColors" Target="diagrams/colors1.xml"/><Relationship Id="rId23" Type="http://schemas.openxmlformats.org/officeDocument/2006/relationships/footer" Target="footer4.xml"/><Relationship Id="rId28" Type="http://schemas.openxmlformats.org/officeDocument/2006/relationships/header" Target="header5.xml"/><Relationship Id="rId36" Type="http://schemas.openxmlformats.org/officeDocument/2006/relationships/diagramLayout" Target="diagrams/layout2.xml"/><Relationship Id="rId10" Type="http://schemas.openxmlformats.org/officeDocument/2006/relationships/image" Target="media/image1.jpeg"/><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QuickStyle" Target="diagrams/quickStyle1.xml"/><Relationship Id="rId22" Type="http://schemas.openxmlformats.org/officeDocument/2006/relationships/footer" Target="footer3.xml"/><Relationship Id="rId27" Type="http://schemas.openxmlformats.org/officeDocument/2006/relationships/image" Target="media/image3.gif"/><Relationship Id="rId30" Type="http://schemas.openxmlformats.org/officeDocument/2006/relationships/footer" Target="footer8.xml"/><Relationship Id="rId35" Type="http://schemas.openxmlformats.org/officeDocument/2006/relationships/diagramData" Target="diagrams/data2.xml"/><Relationship Id="rId43"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863CA9-026E-4C78-B57B-E586F257AC0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CEF78004-3125-4E70-89E1-4847852A2187}">
      <dgm:prSet phldrT="[Κείμενο]"/>
      <dgm:spPr/>
      <dgm:t>
        <a:bodyPr/>
        <a:lstStyle/>
        <a:p>
          <a:r>
            <a:rPr lang="el-GR"/>
            <a:t>εγώ</a:t>
          </a:r>
        </a:p>
      </dgm:t>
    </dgm:pt>
    <dgm:pt modelId="{5E21B4AF-DCDB-4500-ABE4-779308E70E70}" type="parTrans" cxnId="{8A74337B-17D9-4F9E-A9E0-5217B4B9A300}">
      <dgm:prSet/>
      <dgm:spPr/>
      <dgm:t>
        <a:bodyPr/>
        <a:lstStyle/>
        <a:p>
          <a:endParaRPr lang="el-GR"/>
        </a:p>
      </dgm:t>
    </dgm:pt>
    <dgm:pt modelId="{BCF7EFF1-A26F-4C71-82C7-A0496DE420EB}" type="sibTrans" cxnId="{8A74337B-17D9-4F9E-A9E0-5217B4B9A300}">
      <dgm:prSet/>
      <dgm:spPr/>
      <dgm:t>
        <a:bodyPr/>
        <a:lstStyle/>
        <a:p>
          <a:endParaRPr lang="el-GR"/>
        </a:p>
      </dgm:t>
    </dgm:pt>
    <dgm:pt modelId="{8ED47360-609F-4C2B-931D-4F2778CBF80F}">
      <dgm:prSet phldrT="[Κείμενο]"/>
      <dgm:spPr/>
      <dgm:t>
        <a:bodyPr/>
        <a:lstStyle/>
        <a:p>
          <a:r>
            <a:rPr lang="el-GR"/>
            <a:t>ο πατέρας μου Χαράλαμπος</a:t>
          </a:r>
        </a:p>
      </dgm:t>
    </dgm:pt>
    <dgm:pt modelId="{63D8DA89-A7F3-4AD8-8767-0B01ABECCA94}" type="parTrans" cxnId="{0F3E68F3-098E-40AB-AD57-C3A4335A66ED}">
      <dgm:prSet/>
      <dgm:spPr/>
      <dgm:t>
        <a:bodyPr/>
        <a:lstStyle/>
        <a:p>
          <a:endParaRPr lang="el-GR"/>
        </a:p>
      </dgm:t>
    </dgm:pt>
    <dgm:pt modelId="{989F9764-BBDB-4DA0-8992-2322B0291725}" type="sibTrans" cxnId="{0F3E68F3-098E-40AB-AD57-C3A4335A66ED}">
      <dgm:prSet/>
      <dgm:spPr/>
      <dgm:t>
        <a:bodyPr/>
        <a:lstStyle/>
        <a:p>
          <a:endParaRPr lang="el-GR"/>
        </a:p>
      </dgm:t>
    </dgm:pt>
    <dgm:pt modelId="{23E93380-E869-45CC-B213-439ECCF410D8}">
      <dgm:prSet phldrT="[Κείμενο]"/>
      <dgm:spPr/>
      <dgm:t>
        <a:bodyPr/>
        <a:lstStyle/>
        <a:p>
          <a:r>
            <a:rPr lang="el-GR"/>
            <a:t>η γιαγιά η Γεσθημανή</a:t>
          </a:r>
        </a:p>
      </dgm:t>
    </dgm:pt>
    <dgm:pt modelId="{2EFD7C77-CCD7-4FB0-9289-7612A138E63B}" type="parTrans" cxnId="{9A993B62-912F-4DFC-B3F6-7DC55C615D39}">
      <dgm:prSet/>
      <dgm:spPr/>
      <dgm:t>
        <a:bodyPr/>
        <a:lstStyle/>
        <a:p>
          <a:endParaRPr lang="el-GR"/>
        </a:p>
      </dgm:t>
    </dgm:pt>
    <dgm:pt modelId="{AEB528B9-9448-45FC-BEB5-F8540FF1A285}" type="sibTrans" cxnId="{9A993B62-912F-4DFC-B3F6-7DC55C615D39}">
      <dgm:prSet/>
      <dgm:spPr/>
      <dgm:t>
        <a:bodyPr/>
        <a:lstStyle/>
        <a:p>
          <a:endParaRPr lang="el-GR"/>
        </a:p>
      </dgm:t>
    </dgm:pt>
    <dgm:pt modelId="{EAF95D6B-B482-43E0-A837-B077391E2F35}">
      <dgm:prSet phldrT="[Κείμενο]"/>
      <dgm:spPr/>
      <dgm:t>
        <a:bodyPr/>
        <a:lstStyle/>
        <a:p>
          <a:r>
            <a:rPr lang="el-GR"/>
            <a:t>ο παππούς ο Γιάννης</a:t>
          </a:r>
        </a:p>
      </dgm:t>
    </dgm:pt>
    <dgm:pt modelId="{710FF4EB-8C4B-4AD4-8615-22DFF64875CA}" type="parTrans" cxnId="{C2A09A0E-266A-4D9C-821B-10981C72F6AE}">
      <dgm:prSet/>
      <dgm:spPr/>
      <dgm:t>
        <a:bodyPr/>
        <a:lstStyle/>
        <a:p>
          <a:endParaRPr lang="el-GR"/>
        </a:p>
      </dgm:t>
    </dgm:pt>
    <dgm:pt modelId="{0CA77A1F-A0D1-4A4D-84C0-C06BFD28CB3C}" type="sibTrans" cxnId="{C2A09A0E-266A-4D9C-821B-10981C72F6AE}">
      <dgm:prSet/>
      <dgm:spPr/>
      <dgm:t>
        <a:bodyPr/>
        <a:lstStyle/>
        <a:p>
          <a:endParaRPr lang="el-GR"/>
        </a:p>
      </dgm:t>
    </dgm:pt>
    <dgm:pt modelId="{DB598F35-F0A7-4ECA-8390-E92CC64D5968}">
      <dgm:prSet phldrT="[Κείμενο]"/>
      <dgm:spPr/>
      <dgm:t>
        <a:bodyPr/>
        <a:lstStyle/>
        <a:p>
          <a:r>
            <a:rPr lang="el-GR"/>
            <a:t>η μητέρα μου Ευγενία</a:t>
          </a:r>
        </a:p>
      </dgm:t>
    </dgm:pt>
    <dgm:pt modelId="{1F85E764-C74D-4C5C-B904-491E9A6259C4}" type="parTrans" cxnId="{43587545-900E-41AC-9E67-10E04058FFAE}">
      <dgm:prSet/>
      <dgm:spPr/>
      <dgm:t>
        <a:bodyPr/>
        <a:lstStyle/>
        <a:p>
          <a:endParaRPr lang="el-GR"/>
        </a:p>
      </dgm:t>
    </dgm:pt>
    <dgm:pt modelId="{D8578160-7528-4AC6-8C62-901197A72B7D}" type="sibTrans" cxnId="{43587545-900E-41AC-9E67-10E04058FFAE}">
      <dgm:prSet/>
      <dgm:spPr/>
      <dgm:t>
        <a:bodyPr/>
        <a:lstStyle/>
        <a:p>
          <a:endParaRPr lang="el-GR"/>
        </a:p>
      </dgm:t>
    </dgm:pt>
    <dgm:pt modelId="{69545F7E-4424-49B3-BA67-56717616EF08}">
      <dgm:prSet phldrT="[Κείμενο]"/>
      <dgm:spPr/>
      <dgm:t>
        <a:bodyPr/>
        <a:lstStyle/>
        <a:p>
          <a:r>
            <a:rPr lang="el-GR"/>
            <a:t>η γιαγιά η Τριανταφυλλιά </a:t>
          </a:r>
        </a:p>
      </dgm:t>
    </dgm:pt>
    <dgm:pt modelId="{340C0A44-2453-44AA-A524-B1C5B1502135}" type="parTrans" cxnId="{762DD5A1-7C53-4AE5-A053-6D1B85E31F95}">
      <dgm:prSet/>
      <dgm:spPr/>
      <dgm:t>
        <a:bodyPr/>
        <a:lstStyle/>
        <a:p>
          <a:endParaRPr lang="el-GR"/>
        </a:p>
      </dgm:t>
    </dgm:pt>
    <dgm:pt modelId="{9E852FAB-E68B-4619-A3CE-275F9476D6C2}" type="sibTrans" cxnId="{762DD5A1-7C53-4AE5-A053-6D1B85E31F95}">
      <dgm:prSet/>
      <dgm:spPr/>
      <dgm:t>
        <a:bodyPr/>
        <a:lstStyle/>
        <a:p>
          <a:endParaRPr lang="el-GR"/>
        </a:p>
      </dgm:t>
    </dgm:pt>
    <dgm:pt modelId="{3F4C727A-E5B0-4718-863E-E1838BC319C0}" type="pres">
      <dgm:prSet presAssocID="{89863CA9-026E-4C78-B57B-E586F257AC07}" presName="hierChild1" presStyleCnt="0">
        <dgm:presLayoutVars>
          <dgm:chPref val="1"/>
          <dgm:dir/>
          <dgm:animOne val="branch"/>
          <dgm:animLvl val="lvl"/>
          <dgm:resizeHandles/>
        </dgm:presLayoutVars>
      </dgm:prSet>
      <dgm:spPr/>
    </dgm:pt>
    <dgm:pt modelId="{A6B73A7B-0D5C-4133-A192-6444E1D61BDE}" type="pres">
      <dgm:prSet presAssocID="{CEF78004-3125-4E70-89E1-4847852A2187}" presName="hierRoot1" presStyleCnt="0"/>
      <dgm:spPr/>
    </dgm:pt>
    <dgm:pt modelId="{6A741D16-DCD4-4C10-8228-4FB77FD9EA56}" type="pres">
      <dgm:prSet presAssocID="{CEF78004-3125-4E70-89E1-4847852A2187}" presName="composite" presStyleCnt="0"/>
      <dgm:spPr/>
    </dgm:pt>
    <dgm:pt modelId="{1CFEC5FB-B7FD-4198-971E-7AB7209BB47B}" type="pres">
      <dgm:prSet presAssocID="{CEF78004-3125-4E70-89E1-4847852A2187}" presName="background" presStyleLbl="node0" presStyleIdx="0" presStyleCnt="1"/>
      <dgm:spPr/>
    </dgm:pt>
    <dgm:pt modelId="{90BA38BF-BE27-41D7-9FE3-AAE0DE8FC60B}" type="pres">
      <dgm:prSet presAssocID="{CEF78004-3125-4E70-89E1-4847852A2187}" presName="text" presStyleLbl="fgAcc0" presStyleIdx="0" presStyleCnt="1">
        <dgm:presLayoutVars>
          <dgm:chPref val="3"/>
        </dgm:presLayoutVars>
      </dgm:prSet>
      <dgm:spPr/>
    </dgm:pt>
    <dgm:pt modelId="{C6B268DB-E46A-4E9C-A4F3-8BCAC1554D54}" type="pres">
      <dgm:prSet presAssocID="{CEF78004-3125-4E70-89E1-4847852A2187}" presName="hierChild2" presStyleCnt="0"/>
      <dgm:spPr/>
    </dgm:pt>
    <dgm:pt modelId="{95F42DC6-53B3-43C5-8AD2-86C0B55BB161}" type="pres">
      <dgm:prSet presAssocID="{63D8DA89-A7F3-4AD8-8767-0B01ABECCA94}" presName="Name10" presStyleLbl="parChTrans1D2" presStyleIdx="0" presStyleCnt="2"/>
      <dgm:spPr/>
    </dgm:pt>
    <dgm:pt modelId="{32F732BA-7BB1-4E99-92DC-53B438F3272A}" type="pres">
      <dgm:prSet presAssocID="{8ED47360-609F-4C2B-931D-4F2778CBF80F}" presName="hierRoot2" presStyleCnt="0"/>
      <dgm:spPr/>
    </dgm:pt>
    <dgm:pt modelId="{7CE624CC-C34A-462E-B5B6-4072B269613E}" type="pres">
      <dgm:prSet presAssocID="{8ED47360-609F-4C2B-931D-4F2778CBF80F}" presName="composite2" presStyleCnt="0"/>
      <dgm:spPr/>
    </dgm:pt>
    <dgm:pt modelId="{61690284-06A8-4692-AAC0-E3E6DEE68DCC}" type="pres">
      <dgm:prSet presAssocID="{8ED47360-609F-4C2B-931D-4F2778CBF80F}" presName="background2" presStyleLbl="node2" presStyleIdx="0" presStyleCnt="2"/>
      <dgm:spPr/>
    </dgm:pt>
    <dgm:pt modelId="{3664E63E-392A-4F89-982C-75A16B25F3D8}" type="pres">
      <dgm:prSet presAssocID="{8ED47360-609F-4C2B-931D-4F2778CBF80F}" presName="text2" presStyleLbl="fgAcc2" presStyleIdx="0" presStyleCnt="2">
        <dgm:presLayoutVars>
          <dgm:chPref val="3"/>
        </dgm:presLayoutVars>
      </dgm:prSet>
      <dgm:spPr/>
    </dgm:pt>
    <dgm:pt modelId="{0A1ED145-03C8-4443-BFD8-CA642053D135}" type="pres">
      <dgm:prSet presAssocID="{8ED47360-609F-4C2B-931D-4F2778CBF80F}" presName="hierChild3" presStyleCnt="0"/>
      <dgm:spPr/>
    </dgm:pt>
    <dgm:pt modelId="{E3E95208-5B77-492B-869B-CCEA1DF9E8B2}" type="pres">
      <dgm:prSet presAssocID="{2EFD7C77-CCD7-4FB0-9289-7612A138E63B}" presName="Name17" presStyleLbl="parChTrans1D3" presStyleIdx="0" presStyleCnt="3"/>
      <dgm:spPr/>
    </dgm:pt>
    <dgm:pt modelId="{BCB0A7B0-EA50-48D9-B8A5-75571F375A68}" type="pres">
      <dgm:prSet presAssocID="{23E93380-E869-45CC-B213-439ECCF410D8}" presName="hierRoot3" presStyleCnt="0"/>
      <dgm:spPr/>
    </dgm:pt>
    <dgm:pt modelId="{B6847E7B-E41B-4BCF-A0FD-7DC4BEF86B29}" type="pres">
      <dgm:prSet presAssocID="{23E93380-E869-45CC-B213-439ECCF410D8}" presName="composite3" presStyleCnt="0"/>
      <dgm:spPr/>
    </dgm:pt>
    <dgm:pt modelId="{9FE45456-9481-4439-8472-4050070500DD}" type="pres">
      <dgm:prSet presAssocID="{23E93380-E869-45CC-B213-439ECCF410D8}" presName="background3" presStyleLbl="node3" presStyleIdx="0" presStyleCnt="3"/>
      <dgm:spPr/>
    </dgm:pt>
    <dgm:pt modelId="{533BB75D-AEB1-4BA0-B88F-D6B1A77AC551}" type="pres">
      <dgm:prSet presAssocID="{23E93380-E869-45CC-B213-439ECCF410D8}" presName="text3" presStyleLbl="fgAcc3" presStyleIdx="0" presStyleCnt="3">
        <dgm:presLayoutVars>
          <dgm:chPref val="3"/>
        </dgm:presLayoutVars>
      </dgm:prSet>
      <dgm:spPr/>
      <dgm:t>
        <a:bodyPr/>
        <a:lstStyle/>
        <a:p>
          <a:endParaRPr lang="el-GR"/>
        </a:p>
      </dgm:t>
    </dgm:pt>
    <dgm:pt modelId="{F3C7ADFD-2DF8-45EA-9D1F-D302262B1AC5}" type="pres">
      <dgm:prSet presAssocID="{23E93380-E869-45CC-B213-439ECCF410D8}" presName="hierChild4" presStyleCnt="0"/>
      <dgm:spPr/>
    </dgm:pt>
    <dgm:pt modelId="{75611615-F111-4573-A2F1-972A6395829E}" type="pres">
      <dgm:prSet presAssocID="{710FF4EB-8C4B-4AD4-8615-22DFF64875CA}" presName="Name17" presStyleLbl="parChTrans1D3" presStyleIdx="1" presStyleCnt="3"/>
      <dgm:spPr/>
    </dgm:pt>
    <dgm:pt modelId="{22C1AD9B-2EA5-42B8-98B8-F51CB0F41134}" type="pres">
      <dgm:prSet presAssocID="{EAF95D6B-B482-43E0-A837-B077391E2F35}" presName="hierRoot3" presStyleCnt="0"/>
      <dgm:spPr/>
    </dgm:pt>
    <dgm:pt modelId="{05F2C1BB-3805-47AB-A462-FAE0435CAB3B}" type="pres">
      <dgm:prSet presAssocID="{EAF95D6B-B482-43E0-A837-B077391E2F35}" presName="composite3" presStyleCnt="0"/>
      <dgm:spPr/>
    </dgm:pt>
    <dgm:pt modelId="{F491BADB-83C2-41A8-B58F-9171CD2B7C39}" type="pres">
      <dgm:prSet presAssocID="{EAF95D6B-B482-43E0-A837-B077391E2F35}" presName="background3" presStyleLbl="node3" presStyleIdx="1" presStyleCnt="3"/>
      <dgm:spPr/>
    </dgm:pt>
    <dgm:pt modelId="{80E0CA84-D0B8-45A1-909C-9B7138EA4084}" type="pres">
      <dgm:prSet presAssocID="{EAF95D6B-B482-43E0-A837-B077391E2F35}" presName="text3" presStyleLbl="fgAcc3" presStyleIdx="1" presStyleCnt="3">
        <dgm:presLayoutVars>
          <dgm:chPref val="3"/>
        </dgm:presLayoutVars>
      </dgm:prSet>
      <dgm:spPr/>
    </dgm:pt>
    <dgm:pt modelId="{671E6C94-6A51-4A00-92BE-0BCA400F319E}" type="pres">
      <dgm:prSet presAssocID="{EAF95D6B-B482-43E0-A837-B077391E2F35}" presName="hierChild4" presStyleCnt="0"/>
      <dgm:spPr/>
    </dgm:pt>
    <dgm:pt modelId="{EC23BCC7-9B1B-404F-BEF3-29B1FD20E7CC}" type="pres">
      <dgm:prSet presAssocID="{1F85E764-C74D-4C5C-B904-491E9A6259C4}" presName="Name10" presStyleLbl="parChTrans1D2" presStyleIdx="1" presStyleCnt="2"/>
      <dgm:spPr/>
    </dgm:pt>
    <dgm:pt modelId="{7D494495-355B-4E86-B5D1-788B67D9ABDF}" type="pres">
      <dgm:prSet presAssocID="{DB598F35-F0A7-4ECA-8390-E92CC64D5968}" presName="hierRoot2" presStyleCnt="0"/>
      <dgm:spPr/>
    </dgm:pt>
    <dgm:pt modelId="{93D25CAD-1011-491A-81FF-3EA5F09EEA9E}" type="pres">
      <dgm:prSet presAssocID="{DB598F35-F0A7-4ECA-8390-E92CC64D5968}" presName="composite2" presStyleCnt="0"/>
      <dgm:spPr/>
    </dgm:pt>
    <dgm:pt modelId="{D4AB909A-C10D-43EA-B6E1-3BEC7ECC9822}" type="pres">
      <dgm:prSet presAssocID="{DB598F35-F0A7-4ECA-8390-E92CC64D5968}" presName="background2" presStyleLbl="node2" presStyleIdx="1" presStyleCnt="2"/>
      <dgm:spPr/>
    </dgm:pt>
    <dgm:pt modelId="{BDF7CC20-5EC4-4B28-B140-D3663273703A}" type="pres">
      <dgm:prSet presAssocID="{DB598F35-F0A7-4ECA-8390-E92CC64D5968}" presName="text2" presStyleLbl="fgAcc2" presStyleIdx="1" presStyleCnt="2">
        <dgm:presLayoutVars>
          <dgm:chPref val="3"/>
        </dgm:presLayoutVars>
      </dgm:prSet>
      <dgm:spPr/>
      <dgm:t>
        <a:bodyPr/>
        <a:lstStyle/>
        <a:p>
          <a:endParaRPr lang="el-GR"/>
        </a:p>
      </dgm:t>
    </dgm:pt>
    <dgm:pt modelId="{8D8B43AB-FFF8-4391-BE17-CB4E81437A44}" type="pres">
      <dgm:prSet presAssocID="{DB598F35-F0A7-4ECA-8390-E92CC64D5968}" presName="hierChild3" presStyleCnt="0"/>
      <dgm:spPr/>
    </dgm:pt>
    <dgm:pt modelId="{4D48F554-DB9E-44DE-8980-DF24628779E4}" type="pres">
      <dgm:prSet presAssocID="{340C0A44-2453-44AA-A524-B1C5B1502135}" presName="Name17" presStyleLbl="parChTrans1D3" presStyleIdx="2" presStyleCnt="3"/>
      <dgm:spPr/>
    </dgm:pt>
    <dgm:pt modelId="{3B1F0E0E-9434-4A9A-A33E-9F16A75999D4}" type="pres">
      <dgm:prSet presAssocID="{69545F7E-4424-49B3-BA67-56717616EF08}" presName="hierRoot3" presStyleCnt="0"/>
      <dgm:spPr/>
    </dgm:pt>
    <dgm:pt modelId="{C75567D7-2066-428F-ADEE-CFC4F73C872D}" type="pres">
      <dgm:prSet presAssocID="{69545F7E-4424-49B3-BA67-56717616EF08}" presName="composite3" presStyleCnt="0"/>
      <dgm:spPr/>
    </dgm:pt>
    <dgm:pt modelId="{5BB50C23-CC34-4D5E-9C00-337AD38FDAFF}" type="pres">
      <dgm:prSet presAssocID="{69545F7E-4424-49B3-BA67-56717616EF08}" presName="background3" presStyleLbl="node3" presStyleIdx="2" presStyleCnt="3"/>
      <dgm:spPr/>
    </dgm:pt>
    <dgm:pt modelId="{2BD29A87-45BC-45AC-803E-721062A6B970}" type="pres">
      <dgm:prSet presAssocID="{69545F7E-4424-49B3-BA67-56717616EF08}" presName="text3" presStyleLbl="fgAcc3" presStyleIdx="2" presStyleCnt="3">
        <dgm:presLayoutVars>
          <dgm:chPref val="3"/>
        </dgm:presLayoutVars>
      </dgm:prSet>
      <dgm:spPr/>
    </dgm:pt>
    <dgm:pt modelId="{9DE8813A-53DB-4E41-A4EC-865F51BC0384}" type="pres">
      <dgm:prSet presAssocID="{69545F7E-4424-49B3-BA67-56717616EF08}" presName="hierChild4" presStyleCnt="0"/>
      <dgm:spPr/>
    </dgm:pt>
  </dgm:ptLst>
  <dgm:cxnLst>
    <dgm:cxn modelId="{C09A8011-6000-4D62-84A2-D98700C4945F}" type="presOf" srcId="{DB598F35-F0A7-4ECA-8390-E92CC64D5968}" destId="{BDF7CC20-5EC4-4B28-B140-D3663273703A}" srcOrd="0" destOrd="0" presId="urn:microsoft.com/office/officeart/2005/8/layout/hierarchy1"/>
    <dgm:cxn modelId="{7C21BCB8-2DF0-4CDF-900C-066A2B0C4616}" type="presOf" srcId="{89863CA9-026E-4C78-B57B-E586F257AC07}" destId="{3F4C727A-E5B0-4718-863E-E1838BC319C0}" srcOrd="0" destOrd="0" presId="urn:microsoft.com/office/officeart/2005/8/layout/hierarchy1"/>
    <dgm:cxn modelId="{311934BA-DBC4-4C0A-9419-D3FC700BAE4F}" type="presOf" srcId="{CEF78004-3125-4E70-89E1-4847852A2187}" destId="{90BA38BF-BE27-41D7-9FE3-AAE0DE8FC60B}" srcOrd="0" destOrd="0" presId="urn:microsoft.com/office/officeart/2005/8/layout/hierarchy1"/>
    <dgm:cxn modelId="{8D57787A-AD28-4A71-9A3A-1C8BA687EF5B}" type="presOf" srcId="{63D8DA89-A7F3-4AD8-8767-0B01ABECCA94}" destId="{95F42DC6-53B3-43C5-8AD2-86C0B55BB161}" srcOrd="0" destOrd="0" presId="urn:microsoft.com/office/officeart/2005/8/layout/hierarchy1"/>
    <dgm:cxn modelId="{8A74337B-17D9-4F9E-A9E0-5217B4B9A300}" srcId="{89863CA9-026E-4C78-B57B-E586F257AC07}" destId="{CEF78004-3125-4E70-89E1-4847852A2187}" srcOrd="0" destOrd="0" parTransId="{5E21B4AF-DCDB-4500-ABE4-779308E70E70}" sibTransId="{BCF7EFF1-A26F-4C71-82C7-A0496DE420EB}"/>
    <dgm:cxn modelId="{0F3E68F3-098E-40AB-AD57-C3A4335A66ED}" srcId="{CEF78004-3125-4E70-89E1-4847852A2187}" destId="{8ED47360-609F-4C2B-931D-4F2778CBF80F}" srcOrd="0" destOrd="0" parTransId="{63D8DA89-A7F3-4AD8-8767-0B01ABECCA94}" sibTransId="{989F9764-BBDB-4DA0-8992-2322B0291725}"/>
    <dgm:cxn modelId="{43587545-900E-41AC-9E67-10E04058FFAE}" srcId="{CEF78004-3125-4E70-89E1-4847852A2187}" destId="{DB598F35-F0A7-4ECA-8390-E92CC64D5968}" srcOrd="1" destOrd="0" parTransId="{1F85E764-C74D-4C5C-B904-491E9A6259C4}" sibTransId="{D8578160-7528-4AC6-8C62-901197A72B7D}"/>
    <dgm:cxn modelId="{9A993B62-912F-4DFC-B3F6-7DC55C615D39}" srcId="{8ED47360-609F-4C2B-931D-4F2778CBF80F}" destId="{23E93380-E869-45CC-B213-439ECCF410D8}" srcOrd="0" destOrd="0" parTransId="{2EFD7C77-CCD7-4FB0-9289-7612A138E63B}" sibTransId="{AEB528B9-9448-45FC-BEB5-F8540FF1A285}"/>
    <dgm:cxn modelId="{27B50EAC-2095-4DA4-BE9D-414CD737263B}" type="presOf" srcId="{69545F7E-4424-49B3-BA67-56717616EF08}" destId="{2BD29A87-45BC-45AC-803E-721062A6B970}" srcOrd="0" destOrd="0" presId="urn:microsoft.com/office/officeart/2005/8/layout/hierarchy1"/>
    <dgm:cxn modelId="{559F869A-043C-49BA-9973-514711638FAC}" type="presOf" srcId="{23E93380-E869-45CC-B213-439ECCF410D8}" destId="{533BB75D-AEB1-4BA0-B88F-D6B1A77AC551}" srcOrd="0" destOrd="0" presId="urn:microsoft.com/office/officeart/2005/8/layout/hierarchy1"/>
    <dgm:cxn modelId="{762DD5A1-7C53-4AE5-A053-6D1B85E31F95}" srcId="{DB598F35-F0A7-4ECA-8390-E92CC64D5968}" destId="{69545F7E-4424-49B3-BA67-56717616EF08}" srcOrd="0" destOrd="0" parTransId="{340C0A44-2453-44AA-A524-B1C5B1502135}" sibTransId="{9E852FAB-E68B-4619-A3CE-275F9476D6C2}"/>
    <dgm:cxn modelId="{EBC39596-DED1-4255-B224-CAAF128C5A90}" type="presOf" srcId="{2EFD7C77-CCD7-4FB0-9289-7612A138E63B}" destId="{E3E95208-5B77-492B-869B-CCEA1DF9E8B2}" srcOrd="0" destOrd="0" presId="urn:microsoft.com/office/officeart/2005/8/layout/hierarchy1"/>
    <dgm:cxn modelId="{AC4B0114-094E-4CAE-9AFF-B1C6F8CD0A5F}" type="presOf" srcId="{EAF95D6B-B482-43E0-A837-B077391E2F35}" destId="{80E0CA84-D0B8-45A1-909C-9B7138EA4084}" srcOrd="0" destOrd="0" presId="urn:microsoft.com/office/officeart/2005/8/layout/hierarchy1"/>
    <dgm:cxn modelId="{7F958739-4991-4D69-B01F-8A697D80EB1D}" type="presOf" srcId="{8ED47360-609F-4C2B-931D-4F2778CBF80F}" destId="{3664E63E-392A-4F89-982C-75A16B25F3D8}" srcOrd="0" destOrd="0" presId="urn:microsoft.com/office/officeart/2005/8/layout/hierarchy1"/>
    <dgm:cxn modelId="{C2A09A0E-266A-4D9C-821B-10981C72F6AE}" srcId="{8ED47360-609F-4C2B-931D-4F2778CBF80F}" destId="{EAF95D6B-B482-43E0-A837-B077391E2F35}" srcOrd="1" destOrd="0" parTransId="{710FF4EB-8C4B-4AD4-8615-22DFF64875CA}" sibTransId="{0CA77A1F-A0D1-4A4D-84C0-C06BFD28CB3C}"/>
    <dgm:cxn modelId="{5BF52CAC-F90D-4107-9586-F95BDE0F66BB}" type="presOf" srcId="{710FF4EB-8C4B-4AD4-8615-22DFF64875CA}" destId="{75611615-F111-4573-A2F1-972A6395829E}" srcOrd="0" destOrd="0" presId="urn:microsoft.com/office/officeart/2005/8/layout/hierarchy1"/>
    <dgm:cxn modelId="{923D6A7E-D2A2-4D88-8F24-84A336D92537}" type="presOf" srcId="{340C0A44-2453-44AA-A524-B1C5B1502135}" destId="{4D48F554-DB9E-44DE-8980-DF24628779E4}" srcOrd="0" destOrd="0" presId="urn:microsoft.com/office/officeart/2005/8/layout/hierarchy1"/>
    <dgm:cxn modelId="{B3BEB470-F176-4BBD-B19F-C8DF1331B02A}" type="presOf" srcId="{1F85E764-C74D-4C5C-B904-491E9A6259C4}" destId="{EC23BCC7-9B1B-404F-BEF3-29B1FD20E7CC}" srcOrd="0" destOrd="0" presId="urn:microsoft.com/office/officeart/2005/8/layout/hierarchy1"/>
    <dgm:cxn modelId="{F65F919B-1ABA-4E81-9928-B8CC03909F0B}" type="presParOf" srcId="{3F4C727A-E5B0-4718-863E-E1838BC319C0}" destId="{A6B73A7B-0D5C-4133-A192-6444E1D61BDE}" srcOrd="0" destOrd="0" presId="urn:microsoft.com/office/officeart/2005/8/layout/hierarchy1"/>
    <dgm:cxn modelId="{6564F39A-54E4-4701-8EB3-0A3225717FB6}" type="presParOf" srcId="{A6B73A7B-0D5C-4133-A192-6444E1D61BDE}" destId="{6A741D16-DCD4-4C10-8228-4FB77FD9EA56}" srcOrd="0" destOrd="0" presId="urn:microsoft.com/office/officeart/2005/8/layout/hierarchy1"/>
    <dgm:cxn modelId="{27C43D56-02D2-4919-8C72-C3F19146D48B}" type="presParOf" srcId="{6A741D16-DCD4-4C10-8228-4FB77FD9EA56}" destId="{1CFEC5FB-B7FD-4198-971E-7AB7209BB47B}" srcOrd="0" destOrd="0" presId="urn:microsoft.com/office/officeart/2005/8/layout/hierarchy1"/>
    <dgm:cxn modelId="{BB96EBA9-BDF0-4FBB-96D6-C37B1BD1D3C9}" type="presParOf" srcId="{6A741D16-DCD4-4C10-8228-4FB77FD9EA56}" destId="{90BA38BF-BE27-41D7-9FE3-AAE0DE8FC60B}" srcOrd="1" destOrd="0" presId="urn:microsoft.com/office/officeart/2005/8/layout/hierarchy1"/>
    <dgm:cxn modelId="{DED57E98-45EF-4398-926A-EC5E8194D101}" type="presParOf" srcId="{A6B73A7B-0D5C-4133-A192-6444E1D61BDE}" destId="{C6B268DB-E46A-4E9C-A4F3-8BCAC1554D54}" srcOrd="1" destOrd="0" presId="urn:microsoft.com/office/officeart/2005/8/layout/hierarchy1"/>
    <dgm:cxn modelId="{4093EDC5-7433-4C44-A56C-DBFC550436A6}" type="presParOf" srcId="{C6B268DB-E46A-4E9C-A4F3-8BCAC1554D54}" destId="{95F42DC6-53B3-43C5-8AD2-86C0B55BB161}" srcOrd="0" destOrd="0" presId="urn:microsoft.com/office/officeart/2005/8/layout/hierarchy1"/>
    <dgm:cxn modelId="{774DDD15-212F-46DF-9C51-179A31A96222}" type="presParOf" srcId="{C6B268DB-E46A-4E9C-A4F3-8BCAC1554D54}" destId="{32F732BA-7BB1-4E99-92DC-53B438F3272A}" srcOrd="1" destOrd="0" presId="urn:microsoft.com/office/officeart/2005/8/layout/hierarchy1"/>
    <dgm:cxn modelId="{45BDA5DD-A177-4EE8-BB81-58582BE2E41E}" type="presParOf" srcId="{32F732BA-7BB1-4E99-92DC-53B438F3272A}" destId="{7CE624CC-C34A-462E-B5B6-4072B269613E}" srcOrd="0" destOrd="0" presId="urn:microsoft.com/office/officeart/2005/8/layout/hierarchy1"/>
    <dgm:cxn modelId="{B7892661-D28A-4A0C-899A-BAC16053DB43}" type="presParOf" srcId="{7CE624CC-C34A-462E-B5B6-4072B269613E}" destId="{61690284-06A8-4692-AAC0-E3E6DEE68DCC}" srcOrd="0" destOrd="0" presId="urn:microsoft.com/office/officeart/2005/8/layout/hierarchy1"/>
    <dgm:cxn modelId="{0085A170-19B5-4FEC-A9BB-2E87B6E4EB95}" type="presParOf" srcId="{7CE624CC-C34A-462E-B5B6-4072B269613E}" destId="{3664E63E-392A-4F89-982C-75A16B25F3D8}" srcOrd="1" destOrd="0" presId="urn:microsoft.com/office/officeart/2005/8/layout/hierarchy1"/>
    <dgm:cxn modelId="{39F294CE-D216-49B0-9B13-C69E62BDCCB3}" type="presParOf" srcId="{32F732BA-7BB1-4E99-92DC-53B438F3272A}" destId="{0A1ED145-03C8-4443-BFD8-CA642053D135}" srcOrd="1" destOrd="0" presId="urn:microsoft.com/office/officeart/2005/8/layout/hierarchy1"/>
    <dgm:cxn modelId="{7DCDE7EA-9980-414B-97E6-98CFC9574C7C}" type="presParOf" srcId="{0A1ED145-03C8-4443-BFD8-CA642053D135}" destId="{E3E95208-5B77-492B-869B-CCEA1DF9E8B2}" srcOrd="0" destOrd="0" presId="urn:microsoft.com/office/officeart/2005/8/layout/hierarchy1"/>
    <dgm:cxn modelId="{CC2597D3-84E1-4CC4-B3D9-B07586C1F067}" type="presParOf" srcId="{0A1ED145-03C8-4443-BFD8-CA642053D135}" destId="{BCB0A7B0-EA50-48D9-B8A5-75571F375A68}" srcOrd="1" destOrd="0" presId="urn:microsoft.com/office/officeart/2005/8/layout/hierarchy1"/>
    <dgm:cxn modelId="{EC757F86-9F2B-4475-8187-F9591DA73A81}" type="presParOf" srcId="{BCB0A7B0-EA50-48D9-B8A5-75571F375A68}" destId="{B6847E7B-E41B-4BCF-A0FD-7DC4BEF86B29}" srcOrd="0" destOrd="0" presId="urn:microsoft.com/office/officeart/2005/8/layout/hierarchy1"/>
    <dgm:cxn modelId="{BFF5D454-B84C-4F1B-8E07-38CE1F7D30EA}" type="presParOf" srcId="{B6847E7B-E41B-4BCF-A0FD-7DC4BEF86B29}" destId="{9FE45456-9481-4439-8472-4050070500DD}" srcOrd="0" destOrd="0" presId="urn:microsoft.com/office/officeart/2005/8/layout/hierarchy1"/>
    <dgm:cxn modelId="{1F57B716-C1AE-42B2-AB41-AEF952D1822D}" type="presParOf" srcId="{B6847E7B-E41B-4BCF-A0FD-7DC4BEF86B29}" destId="{533BB75D-AEB1-4BA0-B88F-D6B1A77AC551}" srcOrd="1" destOrd="0" presId="urn:microsoft.com/office/officeart/2005/8/layout/hierarchy1"/>
    <dgm:cxn modelId="{56446F4F-F7AD-4E6D-AF99-6E8940C2467C}" type="presParOf" srcId="{BCB0A7B0-EA50-48D9-B8A5-75571F375A68}" destId="{F3C7ADFD-2DF8-45EA-9D1F-D302262B1AC5}" srcOrd="1" destOrd="0" presId="urn:microsoft.com/office/officeart/2005/8/layout/hierarchy1"/>
    <dgm:cxn modelId="{1EE98552-A415-40C7-9A7B-34E881B07E48}" type="presParOf" srcId="{0A1ED145-03C8-4443-BFD8-CA642053D135}" destId="{75611615-F111-4573-A2F1-972A6395829E}" srcOrd="2" destOrd="0" presId="urn:microsoft.com/office/officeart/2005/8/layout/hierarchy1"/>
    <dgm:cxn modelId="{66BE5B0E-3DC1-4161-986A-1B80FA5FD368}" type="presParOf" srcId="{0A1ED145-03C8-4443-BFD8-CA642053D135}" destId="{22C1AD9B-2EA5-42B8-98B8-F51CB0F41134}" srcOrd="3" destOrd="0" presId="urn:microsoft.com/office/officeart/2005/8/layout/hierarchy1"/>
    <dgm:cxn modelId="{970F1341-DB00-4204-BE29-85CA92A5CAEA}" type="presParOf" srcId="{22C1AD9B-2EA5-42B8-98B8-F51CB0F41134}" destId="{05F2C1BB-3805-47AB-A462-FAE0435CAB3B}" srcOrd="0" destOrd="0" presId="urn:microsoft.com/office/officeart/2005/8/layout/hierarchy1"/>
    <dgm:cxn modelId="{EE373853-AC58-4B8B-8241-1B8E943159F8}" type="presParOf" srcId="{05F2C1BB-3805-47AB-A462-FAE0435CAB3B}" destId="{F491BADB-83C2-41A8-B58F-9171CD2B7C39}" srcOrd="0" destOrd="0" presId="urn:microsoft.com/office/officeart/2005/8/layout/hierarchy1"/>
    <dgm:cxn modelId="{1C53E0C2-C4FA-4F0D-BEE3-898E083CE39A}" type="presParOf" srcId="{05F2C1BB-3805-47AB-A462-FAE0435CAB3B}" destId="{80E0CA84-D0B8-45A1-909C-9B7138EA4084}" srcOrd="1" destOrd="0" presId="urn:microsoft.com/office/officeart/2005/8/layout/hierarchy1"/>
    <dgm:cxn modelId="{B06E7F59-0503-4750-B989-CE5482A24DAE}" type="presParOf" srcId="{22C1AD9B-2EA5-42B8-98B8-F51CB0F41134}" destId="{671E6C94-6A51-4A00-92BE-0BCA400F319E}" srcOrd="1" destOrd="0" presId="urn:microsoft.com/office/officeart/2005/8/layout/hierarchy1"/>
    <dgm:cxn modelId="{526377EA-06AC-4E48-A4FA-BF182EAD7604}" type="presParOf" srcId="{C6B268DB-E46A-4E9C-A4F3-8BCAC1554D54}" destId="{EC23BCC7-9B1B-404F-BEF3-29B1FD20E7CC}" srcOrd="2" destOrd="0" presId="urn:microsoft.com/office/officeart/2005/8/layout/hierarchy1"/>
    <dgm:cxn modelId="{C01D2498-E3B8-4A90-AB5F-BF5240C3BE72}" type="presParOf" srcId="{C6B268DB-E46A-4E9C-A4F3-8BCAC1554D54}" destId="{7D494495-355B-4E86-B5D1-788B67D9ABDF}" srcOrd="3" destOrd="0" presId="urn:microsoft.com/office/officeart/2005/8/layout/hierarchy1"/>
    <dgm:cxn modelId="{F2DCC527-A1C7-475C-B77C-00E4837ADFDD}" type="presParOf" srcId="{7D494495-355B-4E86-B5D1-788B67D9ABDF}" destId="{93D25CAD-1011-491A-81FF-3EA5F09EEA9E}" srcOrd="0" destOrd="0" presId="urn:microsoft.com/office/officeart/2005/8/layout/hierarchy1"/>
    <dgm:cxn modelId="{095223F8-4543-4438-8A2F-D0EF40595308}" type="presParOf" srcId="{93D25CAD-1011-491A-81FF-3EA5F09EEA9E}" destId="{D4AB909A-C10D-43EA-B6E1-3BEC7ECC9822}" srcOrd="0" destOrd="0" presId="urn:microsoft.com/office/officeart/2005/8/layout/hierarchy1"/>
    <dgm:cxn modelId="{17469FBA-B6B7-49B5-8E5D-616ED70F10AE}" type="presParOf" srcId="{93D25CAD-1011-491A-81FF-3EA5F09EEA9E}" destId="{BDF7CC20-5EC4-4B28-B140-D3663273703A}" srcOrd="1" destOrd="0" presId="urn:microsoft.com/office/officeart/2005/8/layout/hierarchy1"/>
    <dgm:cxn modelId="{FD549409-A398-488E-808E-988141D18BE8}" type="presParOf" srcId="{7D494495-355B-4E86-B5D1-788B67D9ABDF}" destId="{8D8B43AB-FFF8-4391-BE17-CB4E81437A44}" srcOrd="1" destOrd="0" presId="urn:microsoft.com/office/officeart/2005/8/layout/hierarchy1"/>
    <dgm:cxn modelId="{6FEA6445-92F0-4114-B3F5-C7627E11DC1B}" type="presParOf" srcId="{8D8B43AB-FFF8-4391-BE17-CB4E81437A44}" destId="{4D48F554-DB9E-44DE-8980-DF24628779E4}" srcOrd="0" destOrd="0" presId="urn:microsoft.com/office/officeart/2005/8/layout/hierarchy1"/>
    <dgm:cxn modelId="{6EB2E156-6E9B-41CF-AEEA-782DB6AD742D}" type="presParOf" srcId="{8D8B43AB-FFF8-4391-BE17-CB4E81437A44}" destId="{3B1F0E0E-9434-4A9A-A33E-9F16A75999D4}" srcOrd="1" destOrd="0" presId="urn:microsoft.com/office/officeart/2005/8/layout/hierarchy1"/>
    <dgm:cxn modelId="{B1CD7FD5-7CFF-4F8C-B0D3-A6AA39F64607}" type="presParOf" srcId="{3B1F0E0E-9434-4A9A-A33E-9F16A75999D4}" destId="{C75567D7-2066-428F-ADEE-CFC4F73C872D}" srcOrd="0" destOrd="0" presId="urn:microsoft.com/office/officeart/2005/8/layout/hierarchy1"/>
    <dgm:cxn modelId="{433FB650-E03F-4815-B279-9F8B1CDEA2EF}" type="presParOf" srcId="{C75567D7-2066-428F-ADEE-CFC4F73C872D}" destId="{5BB50C23-CC34-4D5E-9C00-337AD38FDAFF}" srcOrd="0" destOrd="0" presId="urn:microsoft.com/office/officeart/2005/8/layout/hierarchy1"/>
    <dgm:cxn modelId="{E4D13A82-939B-4B96-B9E4-EF320F477CFA}" type="presParOf" srcId="{C75567D7-2066-428F-ADEE-CFC4F73C872D}" destId="{2BD29A87-45BC-45AC-803E-721062A6B970}" srcOrd="1" destOrd="0" presId="urn:microsoft.com/office/officeart/2005/8/layout/hierarchy1"/>
    <dgm:cxn modelId="{8A52B783-485C-414F-B1F5-A38904DF66F6}" type="presParOf" srcId="{3B1F0E0E-9434-4A9A-A33E-9F16A75999D4}" destId="{9DE8813A-53DB-4E41-A4EC-865F51BC0384}" srcOrd="1" destOrd="0" presId="urn:microsoft.com/office/officeart/2005/8/layout/hierarchy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9863CA9-026E-4C78-B57B-E586F257AC0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CEF78004-3125-4E70-89E1-4847852A2187}">
      <dgm:prSet phldrT="[Κείμενο]"/>
      <dgm:spPr/>
      <dgm:t>
        <a:bodyPr/>
        <a:lstStyle/>
        <a:p>
          <a:r>
            <a:rPr lang="el-GR"/>
            <a:t>εγώ</a:t>
          </a:r>
        </a:p>
      </dgm:t>
    </dgm:pt>
    <dgm:pt modelId="{5E21B4AF-DCDB-4500-ABE4-779308E70E70}" type="parTrans" cxnId="{8A74337B-17D9-4F9E-A9E0-5217B4B9A300}">
      <dgm:prSet/>
      <dgm:spPr/>
      <dgm:t>
        <a:bodyPr/>
        <a:lstStyle/>
        <a:p>
          <a:endParaRPr lang="el-GR"/>
        </a:p>
      </dgm:t>
    </dgm:pt>
    <dgm:pt modelId="{BCF7EFF1-A26F-4C71-82C7-A0496DE420EB}" type="sibTrans" cxnId="{8A74337B-17D9-4F9E-A9E0-5217B4B9A300}">
      <dgm:prSet/>
      <dgm:spPr/>
      <dgm:t>
        <a:bodyPr/>
        <a:lstStyle/>
        <a:p>
          <a:endParaRPr lang="el-GR"/>
        </a:p>
      </dgm:t>
    </dgm:pt>
    <dgm:pt modelId="{8ED47360-609F-4C2B-931D-4F2778CBF80F}">
      <dgm:prSet phldrT="[Κείμενο]"/>
      <dgm:spPr/>
      <dgm:t>
        <a:bodyPr/>
        <a:lstStyle/>
        <a:p>
          <a:r>
            <a:rPr lang="el-GR"/>
            <a:t>ο πατέρας μου Χαράλαμπος</a:t>
          </a:r>
        </a:p>
      </dgm:t>
    </dgm:pt>
    <dgm:pt modelId="{63D8DA89-A7F3-4AD8-8767-0B01ABECCA94}" type="parTrans" cxnId="{0F3E68F3-098E-40AB-AD57-C3A4335A66ED}">
      <dgm:prSet/>
      <dgm:spPr/>
      <dgm:t>
        <a:bodyPr/>
        <a:lstStyle/>
        <a:p>
          <a:endParaRPr lang="el-GR"/>
        </a:p>
      </dgm:t>
    </dgm:pt>
    <dgm:pt modelId="{989F9764-BBDB-4DA0-8992-2322B0291725}" type="sibTrans" cxnId="{0F3E68F3-098E-40AB-AD57-C3A4335A66ED}">
      <dgm:prSet/>
      <dgm:spPr/>
      <dgm:t>
        <a:bodyPr/>
        <a:lstStyle/>
        <a:p>
          <a:endParaRPr lang="el-GR"/>
        </a:p>
      </dgm:t>
    </dgm:pt>
    <dgm:pt modelId="{23E93380-E869-45CC-B213-439ECCF410D8}">
      <dgm:prSet phldrT="[Κείμενο]"/>
      <dgm:spPr/>
      <dgm:t>
        <a:bodyPr/>
        <a:lstStyle/>
        <a:p>
          <a:r>
            <a:rPr lang="el-GR"/>
            <a:t>η γιαγιά η Γεσθημανή</a:t>
          </a:r>
        </a:p>
      </dgm:t>
    </dgm:pt>
    <dgm:pt modelId="{2EFD7C77-CCD7-4FB0-9289-7612A138E63B}" type="parTrans" cxnId="{9A993B62-912F-4DFC-B3F6-7DC55C615D39}">
      <dgm:prSet/>
      <dgm:spPr/>
      <dgm:t>
        <a:bodyPr/>
        <a:lstStyle/>
        <a:p>
          <a:endParaRPr lang="el-GR"/>
        </a:p>
      </dgm:t>
    </dgm:pt>
    <dgm:pt modelId="{AEB528B9-9448-45FC-BEB5-F8540FF1A285}" type="sibTrans" cxnId="{9A993B62-912F-4DFC-B3F6-7DC55C615D39}">
      <dgm:prSet/>
      <dgm:spPr/>
      <dgm:t>
        <a:bodyPr/>
        <a:lstStyle/>
        <a:p>
          <a:endParaRPr lang="el-GR"/>
        </a:p>
      </dgm:t>
    </dgm:pt>
    <dgm:pt modelId="{EAF95D6B-B482-43E0-A837-B077391E2F35}">
      <dgm:prSet phldrT="[Κείμενο]"/>
      <dgm:spPr/>
      <dgm:t>
        <a:bodyPr/>
        <a:lstStyle/>
        <a:p>
          <a:r>
            <a:rPr lang="el-GR"/>
            <a:t>ο παππούς ο Γιάννης</a:t>
          </a:r>
        </a:p>
      </dgm:t>
    </dgm:pt>
    <dgm:pt modelId="{710FF4EB-8C4B-4AD4-8615-22DFF64875CA}" type="parTrans" cxnId="{C2A09A0E-266A-4D9C-821B-10981C72F6AE}">
      <dgm:prSet/>
      <dgm:spPr/>
      <dgm:t>
        <a:bodyPr/>
        <a:lstStyle/>
        <a:p>
          <a:endParaRPr lang="el-GR"/>
        </a:p>
      </dgm:t>
    </dgm:pt>
    <dgm:pt modelId="{0CA77A1F-A0D1-4A4D-84C0-C06BFD28CB3C}" type="sibTrans" cxnId="{C2A09A0E-266A-4D9C-821B-10981C72F6AE}">
      <dgm:prSet/>
      <dgm:spPr/>
      <dgm:t>
        <a:bodyPr/>
        <a:lstStyle/>
        <a:p>
          <a:endParaRPr lang="el-GR"/>
        </a:p>
      </dgm:t>
    </dgm:pt>
    <dgm:pt modelId="{DB598F35-F0A7-4ECA-8390-E92CC64D5968}">
      <dgm:prSet phldrT="[Κείμενο]"/>
      <dgm:spPr/>
      <dgm:t>
        <a:bodyPr/>
        <a:lstStyle/>
        <a:p>
          <a:r>
            <a:rPr lang="el-GR"/>
            <a:t>η μητέρα μου Ευγενία</a:t>
          </a:r>
        </a:p>
      </dgm:t>
    </dgm:pt>
    <dgm:pt modelId="{1F85E764-C74D-4C5C-B904-491E9A6259C4}" type="parTrans" cxnId="{43587545-900E-41AC-9E67-10E04058FFAE}">
      <dgm:prSet/>
      <dgm:spPr/>
      <dgm:t>
        <a:bodyPr/>
        <a:lstStyle/>
        <a:p>
          <a:endParaRPr lang="el-GR"/>
        </a:p>
      </dgm:t>
    </dgm:pt>
    <dgm:pt modelId="{D8578160-7528-4AC6-8C62-901197A72B7D}" type="sibTrans" cxnId="{43587545-900E-41AC-9E67-10E04058FFAE}">
      <dgm:prSet/>
      <dgm:spPr/>
      <dgm:t>
        <a:bodyPr/>
        <a:lstStyle/>
        <a:p>
          <a:endParaRPr lang="el-GR"/>
        </a:p>
      </dgm:t>
    </dgm:pt>
    <dgm:pt modelId="{69545F7E-4424-49B3-BA67-56717616EF08}">
      <dgm:prSet phldrT="[Κείμενο]"/>
      <dgm:spPr/>
      <dgm:t>
        <a:bodyPr/>
        <a:lstStyle/>
        <a:p>
          <a:r>
            <a:rPr lang="el-GR"/>
            <a:t>η γιαγιά η Τριανταφυλλιά </a:t>
          </a:r>
        </a:p>
      </dgm:t>
    </dgm:pt>
    <dgm:pt modelId="{340C0A44-2453-44AA-A524-B1C5B1502135}" type="parTrans" cxnId="{762DD5A1-7C53-4AE5-A053-6D1B85E31F95}">
      <dgm:prSet/>
      <dgm:spPr/>
      <dgm:t>
        <a:bodyPr/>
        <a:lstStyle/>
        <a:p>
          <a:endParaRPr lang="el-GR"/>
        </a:p>
      </dgm:t>
    </dgm:pt>
    <dgm:pt modelId="{9E852FAB-E68B-4619-A3CE-275F9476D6C2}" type="sibTrans" cxnId="{762DD5A1-7C53-4AE5-A053-6D1B85E31F95}">
      <dgm:prSet/>
      <dgm:spPr/>
      <dgm:t>
        <a:bodyPr/>
        <a:lstStyle/>
        <a:p>
          <a:endParaRPr lang="el-GR"/>
        </a:p>
      </dgm:t>
    </dgm:pt>
    <dgm:pt modelId="{3F4C727A-E5B0-4718-863E-E1838BC319C0}" type="pres">
      <dgm:prSet presAssocID="{89863CA9-026E-4C78-B57B-E586F257AC07}" presName="hierChild1" presStyleCnt="0">
        <dgm:presLayoutVars>
          <dgm:chPref val="1"/>
          <dgm:dir/>
          <dgm:animOne val="branch"/>
          <dgm:animLvl val="lvl"/>
          <dgm:resizeHandles/>
        </dgm:presLayoutVars>
      </dgm:prSet>
      <dgm:spPr/>
    </dgm:pt>
    <dgm:pt modelId="{A6B73A7B-0D5C-4133-A192-6444E1D61BDE}" type="pres">
      <dgm:prSet presAssocID="{CEF78004-3125-4E70-89E1-4847852A2187}" presName="hierRoot1" presStyleCnt="0"/>
      <dgm:spPr/>
    </dgm:pt>
    <dgm:pt modelId="{6A741D16-DCD4-4C10-8228-4FB77FD9EA56}" type="pres">
      <dgm:prSet presAssocID="{CEF78004-3125-4E70-89E1-4847852A2187}" presName="composite" presStyleCnt="0"/>
      <dgm:spPr/>
    </dgm:pt>
    <dgm:pt modelId="{1CFEC5FB-B7FD-4198-971E-7AB7209BB47B}" type="pres">
      <dgm:prSet presAssocID="{CEF78004-3125-4E70-89E1-4847852A2187}" presName="background" presStyleLbl="node0" presStyleIdx="0" presStyleCnt="1"/>
      <dgm:spPr/>
    </dgm:pt>
    <dgm:pt modelId="{90BA38BF-BE27-41D7-9FE3-AAE0DE8FC60B}" type="pres">
      <dgm:prSet presAssocID="{CEF78004-3125-4E70-89E1-4847852A2187}" presName="text" presStyleLbl="fgAcc0" presStyleIdx="0" presStyleCnt="1">
        <dgm:presLayoutVars>
          <dgm:chPref val="3"/>
        </dgm:presLayoutVars>
      </dgm:prSet>
      <dgm:spPr/>
    </dgm:pt>
    <dgm:pt modelId="{C6B268DB-E46A-4E9C-A4F3-8BCAC1554D54}" type="pres">
      <dgm:prSet presAssocID="{CEF78004-3125-4E70-89E1-4847852A2187}" presName="hierChild2" presStyleCnt="0"/>
      <dgm:spPr/>
    </dgm:pt>
    <dgm:pt modelId="{95F42DC6-53B3-43C5-8AD2-86C0B55BB161}" type="pres">
      <dgm:prSet presAssocID="{63D8DA89-A7F3-4AD8-8767-0B01ABECCA94}" presName="Name10" presStyleLbl="parChTrans1D2" presStyleIdx="0" presStyleCnt="2"/>
      <dgm:spPr/>
    </dgm:pt>
    <dgm:pt modelId="{32F732BA-7BB1-4E99-92DC-53B438F3272A}" type="pres">
      <dgm:prSet presAssocID="{8ED47360-609F-4C2B-931D-4F2778CBF80F}" presName="hierRoot2" presStyleCnt="0"/>
      <dgm:spPr/>
    </dgm:pt>
    <dgm:pt modelId="{7CE624CC-C34A-462E-B5B6-4072B269613E}" type="pres">
      <dgm:prSet presAssocID="{8ED47360-609F-4C2B-931D-4F2778CBF80F}" presName="composite2" presStyleCnt="0"/>
      <dgm:spPr/>
    </dgm:pt>
    <dgm:pt modelId="{61690284-06A8-4692-AAC0-E3E6DEE68DCC}" type="pres">
      <dgm:prSet presAssocID="{8ED47360-609F-4C2B-931D-4F2778CBF80F}" presName="background2" presStyleLbl="node2" presStyleIdx="0" presStyleCnt="2"/>
      <dgm:spPr/>
    </dgm:pt>
    <dgm:pt modelId="{3664E63E-392A-4F89-982C-75A16B25F3D8}" type="pres">
      <dgm:prSet presAssocID="{8ED47360-609F-4C2B-931D-4F2778CBF80F}" presName="text2" presStyleLbl="fgAcc2" presStyleIdx="0" presStyleCnt="2">
        <dgm:presLayoutVars>
          <dgm:chPref val="3"/>
        </dgm:presLayoutVars>
      </dgm:prSet>
      <dgm:spPr/>
    </dgm:pt>
    <dgm:pt modelId="{0A1ED145-03C8-4443-BFD8-CA642053D135}" type="pres">
      <dgm:prSet presAssocID="{8ED47360-609F-4C2B-931D-4F2778CBF80F}" presName="hierChild3" presStyleCnt="0"/>
      <dgm:spPr/>
    </dgm:pt>
    <dgm:pt modelId="{E3E95208-5B77-492B-869B-CCEA1DF9E8B2}" type="pres">
      <dgm:prSet presAssocID="{2EFD7C77-CCD7-4FB0-9289-7612A138E63B}" presName="Name17" presStyleLbl="parChTrans1D3" presStyleIdx="0" presStyleCnt="3"/>
      <dgm:spPr/>
    </dgm:pt>
    <dgm:pt modelId="{BCB0A7B0-EA50-48D9-B8A5-75571F375A68}" type="pres">
      <dgm:prSet presAssocID="{23E93380-E869-45CC-B213-439ECCF410D8}" presName="hierRoot3" presStyleCnt="0"/>
      <dgm:spPr/>
    </dgm:pt>
    <dgm:pt modelId="{B6847E7B-E41B-4BCF-A0FD-7DC4BEF86B29}" type="pres">
      <dgm:prSet presAssocID="{23E93380-E869-45CC-B213-439ECCF410D8}" presName="composite3" presStyleCnt="0"/>
      <dgm:spPr/>
    </dgm:pt>
    <dgm:pt modelId="{9FE45456-9481-4439-8472-4050070500DD}" type="pres">
      <dgm:prSet presAssocID="{23E93380-E869-45CC-B213-439ECCF410D8}" presName="background3" presStyleLbl="node3" presStyleIdx="0" presStyleCnt="3"/>
      <dgm:spPr/>
    </dgm:pt>
    <dgm:pt modelId="{533BB75D-AEB1-4BA0-B88F-D6B1A77AC551}" type="pres">
      <dgm:prSet presAssocID="{23E93380-E869-45CC-B213-439ECCF410D8}" presName="text3" presStyleLbl="fgAcc3" presStyleIdx="0" presStyleCnt="3">
        <dgm:presLayoutVars>
          <dgm:chPref val="3"/>
        </dgm:presLayoutVars>
      </dgm:prSet>
      <dgm:spPr/>
      <dgm:t>
        <a:bodyPr/>
        <a:lstStyle/>
        <a:p>
          <a:endParaRPr lang="el-GR"/>
        </a:p>
      </dgm:t>
    </dgm:pt>
    <dgm:pt modelId="{F3C7ADFD-2DF8-45EA-9D1F-D302262B1AC5}" type="pres">
      <dgm:prSet presAssocID="{23E93380-E869-45CC-B213-439ECCF410D8}" presName="hierChild4" presStyleCnt="0"/>
      <dgm:spPr/>
    </dgm:pt>
    <dgm:pt modelId="{75611615-F111-4573-A2F1-972A6395829E}" type="pres">
      <dgm:prSet presAssocID="{710FF4EB-8C4B-4AD4-8615-22DFF64875CA}" presName="Name17" presStyleLbl="parChTrans1D3" presStyleIdx="1" presStyleCnt="3"/>
      <dgm:spPr/>
    </dgm:pt>
    <dgm:pt modelId="{22C1AD9B-2EA5-42B8-98B8-F51CB0F41134}" type="pres">
      <dgm:prSet presAssocID="{EAF95D6B-B482-43E0-A837-B077391E2F35}" presName="hierRoot3" presStyleCnt="0"/>
      <dgm:spPr/>
    </dgm:pt>
    <dgm:pt modelId="{05F2C1BB-3805-47AB-A462-FAE0435CAB3B}" type="pres">
      <dgm:prSet presAssocID="{EAF95D6B-B482-43E0-A837-B077391E2F35}" presName="composite3" presStyleCnt="0"/>
      <dgm:spPr/>
    </dgm:pt>
    <dgm:pt modelId="{F491BADB-83C2-41A8-B58F-9171CD2B7C39}" type="pres">
      <dgm:prSet presAssocID="{EAF95D6B-B482-43E0-A837-B077391E2F35}" presName="background3" presStyleLbl="node3" presStyleIdx="1" presStyleCnt="3"/>
      <dgm:spPr/>
    </dgm:pt>
    <dgm:pt modelId="{80E0CA84-D0B8-45A1-909C-9B7138EA4084}" type="pres">
      <dgm:prSet presAssocID="{EAF95D6B-B482-43E0-A837-B077391E2F35}" presName="text3" presStyleLbl="fgAcc3" presStyleIdx="1" presStyleCnt="3">
        <dgm:presLayoutVars>
          <dgm:chPref val="3"/>
        </dgm:presLayoutVars>
      </dgm:prSet>
      <dgm:spPr/>
    </dgm:pt>
    <dgm:pt modelId="{671E6C94-6A51-4A00-92BE-0BCA400F319E}" type="pres">
      <dgm:prSet presAssocID="{EAF95D6B-B482-43E0-A837-B077391E2F35}" presName="hierChild4" presStyleCnt="0"/>
      <dgm:spPr/>
    </dgm:pt>
    <dgm:pt modelId="{EC23BCC7-9B1B-404F-BEF3-29B1FD20E7CC}" type="pres">
      <dgm:prSet presAssocID="{1F85E764-C74D-4C5C-B904-491E9A6259C4}" presName="Name10" presStyleLbl="parChTrans1D2" presStyleIdx="1" presStyleCnt="2"/>
      <dgm:spPr/>
    </dgm:pt>
    <dgm:pt modelId="{7D494495-355B-4E86-B5D1-788B67D9ABDF}" type="pres">
      <dgm:prSet presAssocID="{DB598F35-F0A7-4ECA-8390-E92CC64D5968}" presName="hierRoot2" presStyleCnt="0"/>
      <dgm:spPr/>
    </dgm:pt>
    <dgm:pt modelId="{93D25CAD-1011-491A-81FF-3EA5F09EEA9E}" type="pres">
      <dgm:prSet presAssocID="{DB598F35-F0A7-4ECA-8390-E92CC64D5968}" presName="composite2" presStyleCnt="0"/>
      <dgm:spPr/>
    </dgm:pt>
    <dgm:pt modelId="{D4AB909A-C10D-43EA-B6E1-3BEC7ECC9822}" type="pres">
      <dgm:prSet presAssocID="{DB598F35-F0A7-4ECA-8390-E92CC64D5968}" presName="background2" presStyleLbl="node2" presStyleIdx="1" presStyleCnt="2"/>
      <dgm:spPr/>
    </dgm:pt>
    <dgm:pt modelId="{BDF7CC20-5EC4-4B28-B140-D3663273703A}" type="pres">
      <dgm:prSet presAssocID="{DB598F35-F0A7-4ECA-8390-E92CC64D5968}" presName="text2" presStyleLbl="fgAcc2" presStyleIdx="1" presStyleCnt="2">
        <dgm:presLayoutVars>
          <dgm:chPref val="3"/>
        </dgm:presLayoutVars>
      </dgm:prSet>
      <dgm:spPr/>
      <dgm:t>
        <a:bodyPr/>
        <a:lstStyle/>
        <a:p>
          <a:endParaRPr lang="el-GR"/>
        </a:p>
      </dgm:t>
    </dgm:pt>
    <dgm:pt modelId="{8D8B43AB-FFF8-4391-BE17-CB4E81437A44}" type="pres">
      <dgm:prSet presAssocID="{DB598F35-F0A7-4ECA-8390-E92CC64D5968}" presName="hierChild3" presStyleCnt="0"/>
      <dgm:spPr/>
    </dgm:pt>
    <dgm:pt modelId="{4D48F554-DB9E-44DE-8980-DF24628779E4}" type="pres">
      <dgm:prSet presAssocID="{340C0A44-2453-44AA-A524-B1C5B1502135}" presName="Name17" presStyleLbl="parChTrans1D3" presStyleIdx="2" presStyleCnt="3"/>
      <dgm:spPr/>
    </dgm:pt>
    <dgm:pt modelId="{3B1F0E0E-9434-4A9A-A33E-9F16A75999D4}" type="pres">
      <dgm:prSet presAssocID="{69545F7E-4424-49B3-BA67-56717616EF08}" presName="hierRoot3" presStyleCnt="0"/>
      <dgm:spPr/>
    </dgm:pt>
    <dgm:pt modelId="{C75567D7-2066-428F-ADEE-CFC4F73C872D}" type="pres">
      <dgm:prSet presAssocID="{69545F7E-4424-49B3-BA67-56717616EF08}" presName="composite3" presStyleCnt="0"/>
      <dgm:spPr/>
    </dgm:pt>
    <dgm:pt modelId="{5BB50C23-CC34-4D5E-9C00-337AD38FDAFF}" type="pres">
      <dgm:prSet presAssocID="{69545F7E-4424-49B3-BA67-56717616EF08}" presName="background3" presStyleLbl="node3" presStyleIdx="2" presStyleCnt="3"/>
      <dgm:spPr/>
    </dgm:pt>
    <dgm:pt modelId="{2BD29A87-45BC-45AC-803E-721062A6B970}" type="pres">
      <dgm:prSet presAssocID="{69545F7E-4424-49B3-BA67-56717616EF08}" presName="text3" presStyleLbl="fgAcc3" presStyleIdx="2" presStyleCnt="3">
        <dgm:presLayoutVars>
          <dgm:chPref val="3"/>
        </dgm:presLayoutVars>
      </dgm:prSet>
      <dgm:spPr/>
    </dgm:pt>
    <dgm:pt modelId="{9DE8813A-53DB-4E41-A4EC-865F51BC0384}" type="pres">
      <dgm:prSet presAssocID="{69545F7E-4424-49B3-BA67-56717616EF08}" presName="hierChild4" presStyleCnt="0"/>
      <dgm:spPr/>
    </dgm:pt>
  </dgm:ptLst>
  <dgm:cxnLst>
    <dgm:cxn modelId="{AF076E12-67C2-4492-B9FC-9B8D77D523F9}" type="presOf" srcId="{DB598F35-F0A7-4ECA-8390-E92CC64D5968}" destId="{BDF7CC20-5EC4-4B28-B140-D3663273703A}" srcOrd="0" destOrd="0" presId="urn:microsoft.com/office/officeart/2005/8/layout/hierarchy1"/>
    <dgm:cxn modelId="{05875613-D754-4542-9724-1ABDC3E7716B}" type="presOf" srcId="{CEF78004-3125-4E70-89E1-4847852A2187}" destId="{90BA38BF-BE27-41D7-9FE3-AAE0DE8FC60B}" srcOrd="0" destOrd="0" presId="urn:microsoft.com/office/officeart/2005/8/layout/hierarchy1"/>
    <dgm:cxn modelId="{7BFC264B-BA3E-4B0D-A3A5-0DA9B70E995F}" type="presOf" srcId="{2EFD7C77-CCD7-4FB0-9289-7612A138E63B}" destId="{E3E95208-5B77-492B-869B-CCEA1DF9E8B2}" srcOrd="0" destOrd="0" presId="urn:microsoft.com/office/officeart/2005/8/layout/hierarchy1"/>
    <dgm:cxn modelId="{97B09248-CBCE-4717-B5AE-F1F933D12B22}" type="presOf" srcId="{23E93380-E869-45CC-B213-439ECCF410D8}" destId="{533BB75D-AEB1-4BA0-B88F-D6B1A77AC551}" srcOrd="0" destOrd="0" presId="urn:microsoft.com/office/officeart/2005/8/layout/hierarchy1"/>
    <dgm:cxn modelId="{8A74337B-17D9-4F9E-A9E0-5217B4B9A300}" srcId="{89863CA9-026E-4C78-B57B-E586F257AC07}" destId="{CEF78004-3125-4E70-89E1-4847852A2187}" srcOrd="0" destOrd="0" parTransId="{5E21B4AF-DCDB-4500-ABE4-779308E70E70}" sibTransId="{BCF7EFF1-A26F-4C71-82C7-A0496DE420EB}"/>
    <dgm:cxn modelId="{43587545-900E-41AC-9E67-10E04058FFAE}" srcId="{CEF78004-3125-4E70-89E1-4847852A2187}" destId="{DB598F35-F0A7-4ECA-8390-E92CC64D5968}" srcOrd="1" destOrd="0" parTransId="{1F85E764-C74D-4C5C-B904-491E9A6259C4}" sibTransId="{D8578160-7528-4AC6-8C62-901197A72B7D}"/>
    <dgm:cxn modelId="{0F3E68F3-098E-40AB-AD57-C3A4335A66ED}" srcId="{CEF78004-3125-4E70-89E1-4847852A2187}" destId="{8ED47360-609F-4C2B-931D-4F2778CBF80F}" srcOrd="0" destOrd="0" parTransId="{63D8DA89-A7F3-4AD8-8767-0B01ABECCA94}" sibTransId="{989F9764-BBDB-4DA0-8992-2322B0291725}"/>
    <dgm:cxn modelId="{B314F72E-FD6F-4863-9919-F5A5A5939162}" type="presOf" srcId="{63D8DA89-A7F3-4AD8-8767-0B01ABECCA94}" destId="{95F42DC6-53B3-43C5-8AD2-86C0B55BB161}" srcOrd="0" destOrd="0" presId="urn:microsoft.com/office/officeart/2005/8/layout/hierarchy1"/>
    <dgm:cxn modelId="{F969ACEF-B7FE-4577-9633-5C4F61AB6802}" type="presOf" srcId="{710FF4EB-8C4B-4AD4-8615-22DFF64875CA}" destId="{75611615-F111-4573-A2F1-972A6395829E}" srcOrd="0" destOrd="0" presId="urn:microsoft.com/office/officeart/2005/8/layout/hierarchy1"/>
    <dgm:cxn modelId="{9A993B62-912F-4DFC-B3F6-7DC55C615D39}" srcId="{8ED47360-609F-4C2B-931D-4F2778CBF80F}" destId="{23E93380-E869-45CC-B213-439ECCF410D8}" srcOrd="0" destOrd="0" parTransId="{2EFD7C77-CCD7-4FB0-9289-7612A138E63B}" sibTransId="{AEB528B9-9448-45FC-BEB5-F8540FF1A285}"/>
    <dgm:cxn modelId="{762DD5A1-7C53-4AE5-A053-6D1B85E31F95}" srcId="{DB598F35-F0A7-4ECA-8390-E92CC64D5968}" destId="{69545F7E-4424-49B3-BA67-56717616EF08}" srcOrd="0" destOrd="0" parTransId="{340C0A44-2453-44AA-A524-B1C5B1502135}" sibTransId="{9E852FAB-E68B-4619-A3CE-275F9476D6C2}"/>
    <dgm:cxn modelId="{EF10B317-55F9-4460-9884-88BBFE55FCEC}" type="presOf" srcId="{69545F7E-4424-49B3-BA67-56717616EF08}" destId="{2BD29A87-45BC-45AC-803E-721062A6B970}" srcOrd="0" destOrd="0" presId="urn:microsoft.com/office/officeart/2005/8/layout/hierarchy1"/>
    <dgm:cxn modelId="{AB2BCE1E-8A9E-4D16-8036-5676D22369D3}" type="presOf" srcId="{8ED47360-609F-4C2B-931D-4F2778CBF80F}" destId="{3664E63E-392A-4F89-982C-75A16B25F3D8}" srcOrd="0" destOrd="0" presId="urn:microsoft.com/office/officeart/2005/8/layout/hierarchy1"/>
    <dgm:cxn modelId="{0EFF407A-5F23-473F-912B-5F133C5D6F89}" type="presOf" srcId="{340C0A44-2453-44AA-A524-B1C5B1502135}" destId="{4D48F554-DB9E-44DE-8980-DF24628779E4}" srcOrd="0" destOrd="0" presId="urn:microsoft.com/office/officeart/2005/8/layout/hierarchy1"/>
    <dgm:cxn modelId="{31A12023-AD8D-4597-8B34-6FC2E42DF9EB}" type="presOf" srcId="{1F85E764-C74D-4C5C-B904-491E9A6259C4}" destId="{EC23BCC7-9B1B-404F-BEF3-29B1FD20E7CC}" srcOrd="0" destOrd="0" presId="urn:microsoft.com/office/officeart/2005/8/layout/hierarchy1"/>
    <dgm:cxn modelId="{C2A09A0E-266A-4D9C-821B-10981C72F6AE}" srcId="{8ED47360-609F-4C2B-931D-4F2778CBF80F}" destId="{EAF95D6B-B482-43E0-A837-B077391E2F35}" srcOrd="1" destOrd="0" parTransId="{710FF4EB-8C4B-4AD4-8615-22DFF64875CA}" sibTransId="{0CA77A1F-A0D1-4A4D-84C0-C06BFD28CB3C}"/>
    <dgm:cxn modelId="{B9313DBC-7B88-4D00-9DFB-6349864EBD61}" type="presOf" srcId="{EAF95D6B-B482-43E0-A837-B077391E2F35}" destId="{80E0CA84-D0B8-45A1-909C-9B7138EA4084}" srcOrd="0" destOrd="0" presId="urn:microsoft.com/office/officeart/2005/8/layout/hierarchy1"/>
    <dgm:cxn modelId="{A6891FBD-593B-499E-A5F8-5B64880A62D7}" type="presOf" srcId="{89863CA9-026E-4C78-B57B-E586F257AC07}" destId="{3F4C727A-E5B0-4718-863E-E1838BC319C0}" srcOrd="0" destOrd="0" presId="urn:microsoft.com/office/officeart/2005/8/layout/hierarchy1"/>
    <dgm:cxn modelId="{71F82252-30F8-48EA-84F7-1499303FC32F}" type="presParOf" srcId="{3F4C727A-E5B0-4718-863E-E1838BC319C0}" destId="{A6B73A7B-0D5C-4133-A192-6444E1D61BDE}" srcOrd="0" destOrd="0" presId="urn:microsoft.com/office/officeart/2005/8/layout/hierarchy1"/>
    <dgm:cxn modelId="{E729F875-7E37-41C6-8FA0-73628F63E3C2}" type="presParOf" srcId="{A6B73A7B-0D5C-4133-A192-6444E1D61BDE}" destId="{6A741D16-DCD4-4C10-8228-4FB77FD9EA56}" srcOrd="0" destOrd="0" presId="urn:microsoft.com/office/officeart/2005/8/layout/hierarchy1"/>
    <dgm:cxn modelId="{63E2022E-084C-42B3-85B2-18AA1F3E0460}" type="presParOf" srcId="{6A741D16-DCD4-4C10-8228-4FB77FD9EA56}" destId="{1CFEC5FB-B7FD-4198-971E-7AB7209BB47B}" srcOrd="0" destOrd="0" presId="urn:microsoft.com/office/officeart/2005/8/layout/hierarchy1"/>
    <dgm:cxn modelId="{715DB3ED-B6FA-4C5E-836E-3544F794C785}" type="presParOf" srcId="{6A741D16-DCD4-4C10-8228-4FB77FD9EA56}" destId="{90BA38BF-BE27-41D7-9FE3-AAE0DE8FC60B}" srcOrd="1" destOrd="0" presId="urn:microsoft.com/office/officeart/2005/8/layout/hierarchy1"/>
    <dgm:cxn modelId="{1BAB91F2-4C7D-4A17-83A5-E6AE87E19C62}" type="presParOf" srcId="{A6B73A7B-0D5C-4133-A192-6444E1D61BDE}" destId="{C6B268DB-E46A-4E9C-A4F3-8BCAC1554D54}" srcOrd="1" destOrd="0" presId="urn:microsoft.com/office/officeart/2005/8/layout/hierarchy1"/>
    <dgm:cxn modelId="{363F3F97-2C9F-43AC-B902-4F93EB2E992F}" type="presParOf" srcId="{C6B268DB-E46A-4E9C-A4F3-8BCAC1554D54}" destId="{95F42DC6-53B3-43C5-8AD2-86C0B55BB161}" srcOrd="0" destOrd="0" presId="urn:microsoft.com/office/officeart/2005/8/layout/hierarchy1"/>
    <dgm:cxn modelId="{D2257668-F302-4C50-BA69-274B9D75DA32}" type="presParOf" srcId="{C6B268DB-E46A-4E9C-A4F3-8BCAC1554D54}" destId="{32F732BA-7BB1-4E99-92DC-53B438F3272A}" srcOrd="1" destOrd="0" presId="urn:microsoft.com/office/officeart/2005/8/layout/hierarchy1"/>
    <dgm:cxn modelId="{FEBF4037-38E8-49ED-8B1E-053E1B4F3095}" type="presParOf" srcId="{32F732BA-7BB1-4E99-92DC-53B438F3272A}" destId="{7CE624CC-C34A-462E-B5B6-4072B269613E}" srcOrd="0" destOrd="0" presId="urn:microsoft.com/office/officeart/2005/8/layout/hierarchy1"/>
    <dgm:cxn modelId="{C4FFF75A-6CF3-4308-B27E-D73497104ECE}" type="presParOf" srcId="{7CE624CC-C34A-462E-B5B6-4072B269613E}" destId="{61690284-06A8-4692-AAC0-E3E6DEE68DCC}" srcOrd="0" destOrd="0" presId="urn:microsoft.com/office/officeart/2005/8/layout/hierarchy1"/>
    <dgm:cxn modelId="{C9EBDC9A-9C08-474D-9FF5-9D2709288570}" type="presParOf" srcId="{7CE624CC-C34A-462E-B5B6-4072B269613E}" destId="{3664E63E-392A-4F89-982C-75A16B25F3D8}" srcOrd="1" destOrd="0" presId="urn:microsoft.com/office/officeart/2005/8/layout/hierarchy1"/>
    <dgm:cxn modelId="{05827F86-CB98-451A-A4D1-8B78A526417B}" type="presParOf" srcId="{32F732BA-7BB1-4E99-92DC-53B438F3272A}" destId="{0A1ED145-03C8-4443-BFD8-CA642053D135}" srcOrd="1" destOrd="0" presId="urn:microsoft.com/office/officeart/2005/8/layout/hierarchy1"/>
    <dgm:cxn modelId="{36C0A667-16B2-4C0B-8344-61D8FFBB2959}" type="presParOf" srcId="{0A1ED145-03C8-4443-BFD8-CA642053D135}" destId="{E3E95208-5B77-492B-869B-CCEA1DF9E8B2}" srcOrd="0" destOrd="0" presId="urn:microsoft.com/office/officeart/2005/8/layout/hierarchy1"/>
    <dgm:cxn modelId="{C8EF56FE-096E-4966-B604-E77410C568F1}" type="presParOf" srcId="{0A1ED145-03C8-4443-BFD8-CA642053D135}" destId="{BCB0A7B0-EA50-48D9-B8A5-75571F375A68}" srcOrd="1" destOrd="0" presId="urn:microsoft.com/office/officeart/2005/8/layout/hierarchy1"/>
    <dgm:cxn modelId="{5E709247-6621-4EF8-B9BA-470C9A441803}" type="presParOf" srcId="{BCB0A7B0-EA50-48D9-B8A5-75571F375A68}" destId="{B6847E7B-E41B-4BCF-A0FD-7DC4BEF86B29}" srcOrd="0" destOrd="0" presId="urn:microsoft.com/office/officeart/2005/8/layout/hierarchy1"/>
    <dgm:cxn modelId="{1C17B6F7-70CD-444D-BD8A-558513C15341}" type="presParOf" srcId="{B6847E7B-E41B-4BCF-A0FD-7DC4BEF86B29}" destId="{9FE45456-9481-4439-8472-4050070500DD}" srcOrd="0" destOrd="0" presId="urn:microsoft.com/office/officeart/2005/8/layout/hierarchy1"/>
    <dgm:cxn modelId="{BEB38178-3923-403A-BCA4-91031B9C711C}" type="presParOf" srcId="{B6847E7B-E41B-4BCF-A0FD-7DC4BEF86B29}" destId="{533BB75D-AEB1-4BA0-B88F-D6B1A77AC551}" srcOrd="1" destOrd="0" presId="urn:microsoft.com/office/officeart/2005/8/layout/hierarchy1"/>
    <dgm:cxn modelId="{8C1B457A-D591-4240-AD9F-9BA45F439B37}" type="presParOf" srcId="{BCB0A7B0-EA50-48D9-B8A5-75571F375A68}" destId="{F3C7ADFD-2DF8-45EA-9D1F-D302262B1AC5}" srcOrd="1" destOrd="0" presId="urn:microsoft.com/office/officeart/2005/8/layout/hierarchy1"/>
    <dgm:cxn modelId="{20769DED-4684-4324-893D-1265087F1B38}" type="presParOf" srcId="{0A1ED145-03C8-4443-BFD8-CA642053D135}" destId="{75611615-F111-4573-A2F1-972A6395829E}" srcOrd="2" destOrd="0" presId="urn:microsoft.com/office/officeart/2005/8/layout/hierarchy1"/>
    <dgm:cxn modelId="{20820B33-0DDF-4B9B-979D-BC1530F5B42E}" type="presParOf" srcId="{0A1ED145-03C8-4443-BFD8-CA642053D135}" destId="{22C1AD9B-2EA5-42B8-98B8-F51CB0F41134}" srcOrd="3" destOrd="0" presId="urn:microsoft.com/office/officeart/2005/8/layout/hierarchy1"/>
    <dgm:cxn modelId="{064C966C-BC36-403F-8B98-44A4841B6D93}" type="presParOf" srcId="{22C1AD9B-2EA5-42B8-98B8-F51CB0F41134}" destId="{05F2C1BB-3805-47AB-A462-FAE0435CAB3B}" srcOrd="0" destOrd="0" presId="urn:microsoft.com/office/officeart/2005/8/layout/hierarchy1"/>
    <dgm:cxn modelId="{DBC0F1C2-4CA6-4300-931B-A2CA5109763C}" type="presParOf" srcId="{05F2C1BB-3805-47AB-A462-FAE0435CAB3B}" destId="{F491BADB-83C2-41A8-B58F-9171CD2B7C39}" srcOrd="0" destOrd="0" presId="urn:microsoft.com/office/officeart/2005/8/layout/hierarchy1"/>
    <dgm:cxn modelId="{DC96F969-563A-4F58-BE1A-5A781E479EF3}" type="presParOf" srcId="{05F2C1BB-3805-47AB-A462-FAE0435CAB3B}" destId="{80E0CA84-D0B8-45A1-909C-9B7138EA4084}" srcOrd="1" destOrd="0" presId="urn:microsoft.com/office/officeart/2005/8/layout/hierarchy1"/>
    <dgm:cxn modelId="{A3587BCC-4112-47B9-9716-DEFBE725F004}" type="presParOf" srcId="{22C1AD9B-2EA5-42B8-98B8-F51CB0F41134}" destId="{671E6C94-6A51-4A00-92BE-0BCA400F319E}" srcOrd="1" destOrd="0" presId="urn:microsoft.com/office/officeart/2005/8/layout/hierarchy1"/>
    <dgm:cxn modelId="{59AD91E8-F81C-4D87-B39F-287AA50DD928}" type="presParOf" srcId="{C6B268DB-E46A-4E9C-A4F3-8BCAC1554D54}" destId="{EC23BCC7-9B1B-404F-BEF3-29B1FD20E7CC}" srcOrd="2" destOrd="0" presId="urn:microsoft.com/office/officeart/2005/8/layout/hierarchy1"/>
    <dgm:cxn modelId="{9CEA5813-8B31-4232-8C8C-82FEB6A6856F}" type="presParOf" srcId="{C6B268DB-E46A-4E9C-A4F3-8BCAC1554D54}" destId="{7D494495-355B-4E86-B5D1-788B67D9ABDF}" srcOrd="3" destOrd="0" presId="urn:microsoft.com/office/officeart/2005/8/layout/hierarchy1"/>
    <dgm:cxn modelId="{A66D4AC4-AD84-490B-A42D-05338C8ACCBC}" type="presParOf" srcId="{7D494495-355B-4E86-B5D1-788B67D9ABDF}" destId="{93D25CAD-1011-491A-81FF-3EA5F09EEA9E}" srcOrd="0" destOrd="0" presId="urn:microsoft.com/office/officeart/2005/8/layout/hierarchy1"/>
    <dgm:cxn modelId="{640F517A-BAED-4494-A485-F98F2AE1E9DA}" type="presParOf" srcId="{93D25CAD-1011-491A-81FF-3EA5F09EEA9E}" destId="{D4AB909A-C10D-43EA-B6E1-3BEC7ECC9822}" srcOrd="0" destOrd="0" presId="urn:microsoft.com/office/officeart/2005/8/layout/hierarchy1"/>
    <dgm:cxn modelId="{25E512FE-8D70-41B9-80AB-65A14CCB9FBA}" type="presParOf" srcId="{93D25CAD-1011-491A-81FF-3EA5F09EEA9E}" destId="{BDF7CC20-5EC4-4B28-B140-D3663273703A}" srcOrd="1" destOrd="0" presId="urn:microsoft.com/office/officeart/2005/8/layout/hierarchy1"/>
    <dgm:cxn modelId="{8836A0E3-CD6E-4A73-968D-A89E3AD45BE2}" type="presParOf" srcId="{7D494495-355B-4E86-B5D1-788B67D9ABDF}" destId="{8D8B43AB-FFF8-4391-BE17-CB4E81437A44}" srcOrd="1" destOrd="0" presId="urn:microsoft.com/office/officeart/2005/8/layout/hierarchy1"/>
    <dgm:cxn modelId="{92B96700-DFDA-4AA5-A01A-58760AE5B465}" type="presParOf" srcId="{8D8B43AB-FFF8-4391-BE17-CB4E81437A44}" destId="{4D48F554-DB9E-44DE-8980-DF24628779E4}" srcOrd="0" destOrd="0" presId="urn:microsoft.com/office/officeart/2005/8/layout/hierarchy1"/>
    <dgm:cxn modelId="{97E05742-D0CB-459F-8467-039EB88306AE}" type="presParOf" srcId="{8D8B43AB-FFF8-4391-BE17-CB4E81437A44}" destId="{3B1F0E0E-9434-4A9A-A33E-9F16A75999D4}" srcOrd="1" destOrd="0" presId="urn:microsoft.com/office/officeart/2005/8/layout/hierarchy1"/>
    <dgm:cxn modelId="{31F1E390-2E2C-4545-86D0-E77B4110B782}" type="presParOf" srcId="{3B1F0E0E-9434-4A9A-A33E-9F16A75999D4}" destId="{C75567D7-2066-428F-ADEE-CFC4F73C872D}" srcOrd="0" destOrd="0" presId="urn:microsoft.com/office/officeart/2005/8/layout/hierarchy1"/>
    <dgm:cxn modelId="{B4BB1919-02F6-4B06-8237-EF15B7AF5E63}" type="presParOf" srcId="{C75567D7-2066-428F-ADEE-CFC4F73C872D}" destId="{5BB50C23-CC34-4D5E-9C00-337AD38FDAFF}" srcOrd="0" destOrd="0" presId="urn:microsoft.com/office/officeart/2005/8/layout/hierarchy1"/>
    <dgm:cxn modelId="{4AB737C6-023D-496C-8BE1-7AF2E087EFB3}" type="presParOf" srcId="{C75567D7-2066-428F-ADEE-CFC4F73C872D}" destId="{2BD29A87-45BC-45AC-803E-721062A6B970}" srcOrd="1" destOrd="0" presId="urn:microsoft.com/office/officeart/2005/8/layout/hierarchy1"/>
    <dgm:cxn modelId="{4278B3CC-2FF4-45C4-BD3B-37BFF2D4A80F}" type="presParOf" srcId="{3B1F0E0E-9434-4A9A-A33E-9F16A75999D4}" destId="{9DE8813A-53DB-4E41-A4EC-865F51BC0384}" srcOrd="1" destOrd="0" presId="urn:microsoft.com/office/officeart/2005/8/layout/hierarchy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48F554-DB9E-44DE-8980-DF24628779E4}">
      <dsp:nvSpPr>
        <dsp:cNvPr id="0" name=""/>
        <dsp:cNvSpPr/>
      </dsp:nvSpPr>
      <dsp:spPr>
        <a:xfrm>
          <a:off x="3975941" y="1852438"/>
          <a:ext cx="91440" cy="345137"/>
        </a:xfrm>
        <a:custGeom>
          <a:avLst/>
          <a:gdLst/>
          <a:ahLst/>
          <a:cxnLst/>
          <a:rect l="0" t="0" r="0" b="0"/>
          <a:pathLst>
            <a:path>
              <a:moveTo>
                <a:pt x="45720" y="0"/>
              </a:moveTo>
              <a:lnTo>
                <a:pt x="45720" y="345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23BCC7-9B1B-404F-BEF3-29B1FD20E7CC}">
      <dsp:nvSpPr>
        <dsp:cNvPr id="0" name=""/>
        <dsp:cNvSpPr/>
      </dsp:nvSpPr>
      <dsp:spPr>
        <a:xfrm>
          <a:off x="2933834" y="753733"/>
          <a:ext cx="1087826" cy="345137"/>
        </a:xfrm>
        <a:custGeom>
          <a:avLst/>
          <a:gdLst/>
          <a:ahLst/>
          <a:cxnLst/>
          <a:rect l="0" t="0" r="0" b="0"/>
          <a:pathLst>
            <a:path>
              <a:moveTo>
                <a:pt x="0" y="0"/>
              </a:moveTo>
              <a:lnTo>
                <a:pt x="0" y="235201"/>
              </a:lnTo>
              <a:lnTo>
                <a:pt x="1087826" y="235201"/>
              </a:lnTo>
              <a:lnTo>
                <a:pt x="1087826" y="3451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611615-F111-4573-A2F1-972A6395829E}">
      <dsp:nvSpPr>
        <dsp:cNvPr id="0" name=""/>
        <dsp:cNvSpPr/>
      </dsp:nvSpPr>
      <dsp:spPr>
        <a:xfrm>
          <a:off x="1846008" y="1852438"/>
          <a:ext cx="725217" cy="345137"/>
        </a:xfrm>
        <a:custGeom>
          <a:avLst/>
          <a:gdLst/>
          <a:ahLst/>
          <a:cxnLst/>
          <a:rect l="0" t="0" r="0" b="0"/>
          <a:pathLst>
            <a:path>
              <a:moveTo>
                <a:pt x="0" y="0"/>
              </a:moveTo>
              <a:lnTo>
                <a:pt x="0" y="235201"/>
              </a:lnTo>
              <a:lnTo>
                <a:pt x="725217" y="235201"/>
              </a:lnTo>
              <a:lnTo>
                <a:pt x="725217" y="345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E95208-5B77-492B-869B-CCEA1DF9E8B2}">
      <dsp:nvSpPr>
        <dsp:cNvPr id="0" name=""/>
        <dsp:cNvSpPr/>
      </dsp:nvSpPr>
      <dsp:spPr>
        <a:xfrm>
          <a:off x="1120790" y="1852438"/>
          <a:ext cx="725217" cy="345137"/>
        </a:xfrm>
        <a:custGeom>
          <a:avLst/>
          <a:gdLst/>
          <a:ahLst/>
          <a:cxnLst/>
          <a:rect l="0" t="0" r="0" b="0"/>
          <a:pathLst>
            <a:path>
              <a:moveTo>
                <a:pt x="725217" y="0"/>
              </a:moveTo>
              <a:lnTo>
                <a:pt x="725217" y="235201"/>
              </a:lnTo>
              <a:lnTo>
                <a:pt x="0" y="235201"/>
              </a:lnTo>
              <a:lnTo>
                <a:pt x="0" y="345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F42DC6-53B3-43C5-8AD2-86C0B55BB161}">
      <dsp:nvSpPr>
        <dsp:cNvPr id="0" name=""/>
        <dsp:cNvSpPr/>
      </dsp:nvSpPr>
      <dsp:spPr>
        <a:xfrm>
          <a:off x="1846008" y="753733"/>
          <a:ext cx="1087826" cy="345137"/>
        </a:xfrm>
        <a:custGeom>
          <a:avLst/>
          <a:gdLst/>
          <a:ahLst/>
          <a:cxnLst/>
          <a:rect l="0" t="0" r="0" b="0"/>
          <a:pathLst>
            <a:path>
              <a:moveTo>
                <a:pt x="1087826" y="0"/>
              </a:moveTo>
              <a:lnTo>
                <a:pt x="1087826" y="235201"/>
              </a:lnTo>
              <a:lnTo>
                <a:pt x="0" y="235201"/>
              </a:lnTo>
              <a:lnTo>
                <a:pt x="0" y="3451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FEC5FB-B7FD-4198-971E-7AB7209BB47B}">
      <dsp:nvSpPr>
        <dsp:cNvPr id="0" name=""/>
        <dsp:cNvSpPr/>
      </dsp:nvSpPr>
      <dsp:spPr>
        <a:xfrm>
          <a:off x="2340475" y="16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BA38BF-BE27-41D7-9FE3-AAE0DE8FC60B}">
      <dsp:nvSpPr>
        <dsp:cNvPr id="0" name=""/>
        <dsp:cNvSpPr/>
      </dsp:nvSpPr>
      <dsp:spPr>
        <a:xfrm>
          <a:off x="2472332" y="12543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εγώ</a:t>
          </a:r>
        </a:p>
      </dsp:txBody>
      <dsp:txXfrm>
        <a:off x="2494403" y="147502"/>
        <a:ext cx="1142577" cy="709425"/>
      </dsp:txXfrm>
    </dsp:sp>
    <dsp:sp modelId="{61690284-06A8-4692-AAC0-E3E6DEE68DCC}">
      <dsp:nvSpPr>
        <dsp:cNvPr id="0" name=""/>
        <dsp:cNvSpPr/>
      </dsp:nvSpPr>
      <dsp:spPr>
        <a:xfrm>
          <a:off x="1252648" y="1098871"/>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64E63E-392A-4F89-982C-75A16B25F3D8}">
      <dsp:nvSpPr>
        <dsp:cNvPr id="0" name=""/>
        <dsp:cNvSpPr/>
      </dsp:nvSpPr>
      <dsp:spPr>
        <a:xfrm>
          <a:off x="1384506" y="1224136"/>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 πατέρας μου Χαράλαμπος</a:t>
          </a:r>
        </a:p>
      </dsp:txBody>
      <dsp:txXfrm>
        <a:off x="1406577" y="1246207"/>
        <a:ext cx="1142577" cy="709425"/>
      </dsp:txXfrm>
    </dsp:sp>
    <dsp:sp modelId="{9FE45456-9481-4439-8472-4050070500DD}">
      <dsp:nvSpPr>
        <dsp:cNvPr id="0" name=""/>
        <dsp:cNvSpPr/>
      </dsp:nvSpPr>
      <dsp:spPr>
        <a:xfrm>
          <a:off x="527431" y="219757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33BB75D-AEB1-4BA0-B88F-D6B1A77AC551}">
      <dsp:nvSpPr>
        <dsp:cNvPr id="0" name=""/>
        <dsp:cNvSpPr/>
      </dsp:nvSpPr>
      <dsp:spPr>
        <a:xfrm>
          <a:off x="659288" y="232284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η γιαγιά η Γεσθημανή</a:t>
          </a:r>
        </a:p>
      </dsp:txBody>
      <dsp:txXfrm>
        <a:off x="681359" y="2344912"/>
        <a:ext cx="1142577" cy="709425"/>
      </dsp:txXfrm>
    </dsp:sp>
    <dsp:sp modelId="{F491BADB-83C2-41A8-B58F-9171CD2B7C39}">
      <dsp:nvSpPr>
        <dsp:cNvPr id="0" name=""/>
        <dsp:cNvSpPr/>
      </dsp:nvSpPr>
      <dsp:spPr>
        <a:xfrm>
          <a:off x="1977866" y="219757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E0CA84-D0B8-45A1-909C-9B7138EA4084}">
      <dsp:nvSpPr>
        <dsp:cNvPr id="0" name=""/>
        <dsp:cNvSpPr/>
      </dsp:nvSpPr>
      <dsp:spPr>
        <a:xfrm>
          <a:off x="2109724" y="232284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 παππούς ο Γιάννης</a:t>
          </a:r>
        </a:p>
      </dsp:txBody>
      <dsp:txXfrm>
        <a:off x="2131795" y="2344912"/>
        <a:ext cx="1142577" cy="709425"/>
      </dsp:txXfrm>
    </dsp:sp>
    <dsp:sp modelId="{D4AB909A-C10D-43EA-B6E1-3BEC7ECC9822}">
      <dsp:nvSpPr>
        <dsp:cNvPr id="0" name=""/>
        <dsp:cNvSpPr/>
      </dsp:nvSpPr>
      <dsp:spPr>
        <a:xfrm>
          <a:off x="3428301" y="1098871"/>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F7CC20-5EC4-4B28-B140-D3663273703A}">
      <dsp:nvSpPr>
        <dsp:cNvPr id="0" name=""/>
        <dsp:cNvSpPr/>
      </dsp:nvSpPr>
      <dsp:spPr>
        <a:xfrm>
          <a:off x="3560159" y="1224136"/>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η μητέρα μου Ευγενία</a:t>
          </a:r>
        </a:p>
      </dsp:txBody>
      <dsp:txXfrm>
        <a:off x="3582230" y="1246207"/>
        <a:ext cx="1142577" cy="709425"/>
      </dsp:txXfrm>
    </dsp:sp>
    <dsp:sp modelId="{5BB50C23-CC34-4D5E-9C00-337AD38FDAFF}">
      <dsp:nvSpPr>
        <dsp:cNvPr id="0" name=""/>
        <dsp:cNvSpPr/>
      </dsp:nvSpPr>
      <dsp:spPr>
        <a:xfrm>
          <a:off x="3428301" y="219757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D29A87-45BC-45AC-803E-721062A6B970}">
      <dsp:nvSpPr>
        <dsp:cNvPr id="0" name=""/>
        <dsp:cNvSpPr/>
      </dsp:nvSpPr>
      <dsp:spPr>
        <a:xfrm>
          <a:off x="3560159" y="232284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η γιαγιά η Τριανταφυλλιά </a:t>
          </a:r>
        </a:p>
      </dsp:txBody>
      <dsp:txXfrm>
        <a:off x="3582230" y="2344912"/>
        <a:ext cx="1142577" cy="7094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48F554-DB9E-44DE-8980-DF24628779E4}">
      <dsp:nvSpPr>
        <dsp:cNvPr id="0" name=""/>
        <dsp:cNvSpPr/>
      </dsp:nvSpPr>
      <dsp:spPr>
        <a:xfrm>
          <a:off x="3975941" y="1852438"/>
          <a:ext cx="91440" cy="345137"/>
        </a:xfrm>
        <a:custGeom>
          <a:avLst/>
          <a:gdLst/>
          <a:ahLst/>
          <a:cxnLst/>
          <a:rect l="0" t="0" r="0" b="0"/>
          <a:pathLst>
            <a:path>
              <a:moveTo>
                <a:pt x="45720" y="0"/>
              </a:moveTo>
              <a:lnTo>
                <a:pt x="45720" y="345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23BCC7-9B1B-404F-BEF3-29B1FD20E7CC}">
      <dsp:nvSpPr>
        <dsp:cNvPr id="0" name=""/>
        <dsp:cNvSpPr/>
      </dsp:nvSpPr>
      <dsp:spPr>
        <a:xfrm>
          <a:off x="2933834" y="753733"/>
          <a:ext cx="1087826" cy="345137"/>
        </a:xfrm>
        <a:custGeom>
          <a:avLst/>
          <a:gdLst/>
          <a:ahLst/>
          <a:cxnLst/>
          <a:rect l="0" t="0" r="0" b="0"/>
          <a:pathLst>
            <a:path>
              <a:moveTo>
                <a:pt x="0" y="0"/>
              </a:moveTo>
              <a:lnTo>
                <a:pt x="0" y="235201"/>
              </a:lnTo>
              <a:lnTo>
                <a:pt x="1087826" y="235201"/>
              </a:lnTo>
              <a:lnTo>
                <a:pt x="1087826" y="3451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611615-F111-4573-A2F1-972A6395829E}">
      <dsp:nvSpPr>
        <dsp:cNvPr id="0" name=""/>
        <dsp:cNvSpPr/>
      </dsp:nvSpPr>
      <dsp:spPr>
        <a:xfrm>
          <a:off x="1846008" y="1852438"/>
          <a:ext cx="725217" cy="345137"/>
        </a:xfrm>
        <a:custGeom>
          <a:avLst/>
          <a:gdLst/>
          <a:ahLst/>
          <a:cxnLst/>
          <a:rect l="0" t="0" r="0" b="0"/>
          <a:pathLst>
            <a:path>
              <a:moveTo>
                <a:pt x="0" y="0"/>
              </a:moveTo>
              <a:lnTo>
                <a:pt x="0" y="235201"/>
              </a:lnTo>
              <a:lnTo>
                <a:pt x="725217" y="235201"/>
              </a:lnTo>
              <a:lnTo>
                <a:pt x="725217" y="345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E95208-5B77-492B-869B-CCEA1DF9E8B2}">
      <dsp:nvSpPr>
        <dsp:cNvPr id="0" name=""/>
        <dsp:cNvSpPr/>
      </dsp:nvSpPr>
      <dsp:spPr>
        <a:xfrm>
          <a:off x="1120790" y="1852438"/>
          <a:ext cx="725217" cy="345137"/>
        </a:xfrm>
        <a:custGeom>
          <a:avLst/>
          <a:gdLst/>
          <a:ahLst/>
          <a:cxnLst/>
          <a:rect l="0" t="0" r="0" b="0"/>
          <a:pathLst>
            <a:path>
              <a:moveTo>
                <a:pt x="725217" y="0"/>
              </a:moveTo>
              <a:lnTo>
                <a:pt x="725217" y="235201"/>
              </a:lnTo>
              <a:lnTo>
                <a:pt x="0" y="235201"/>
              </a:lnTo>
              <a:lnTo>
                <a:pt x="0" y="3451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F42DC6-53B3-43C5-8AD2-86C0B55BB161}">
      <dsp:nvSpPr>
        <dsp:cNvPr id="0" name=""/>
        <dsp:cNvSpPr/>
      </dsp:nvSpPr>
      <dsp:spPr>
        <a:xfrm>
          <a:off x="1846008" y="753733"/>
          <a:ext cx="1087826" cy="345137"/>
        </a:xfrm>
        <a:custGeom>
          <a:avLst/>
          <a:gdLst/>
          <a:ahLst/>
          <a:cxnLst/>
          <a:rect l="0" t="0" r="0" b="0"/>
          <a:pathLst>
            <a:path>
              <a:moveTo>
                <a:pt x="1087826" y="0"/>
              </a:moveTo>
              <a:lnTo>
                <a:pt x="1087826" y="235201"/>
              </a:lnTo>
              <a:lnTo>
                <a:pt x="0" y="235201"/>
              </a:lnTo>
              <a:lnTo>
                <a:pt x="0" y="3451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FEC5FB-B7FD-4198-971E-7AB7209BB47B}">
      <dsp:nvSpPr>
        <dsp:cNvPr id="0" name=""/>
        <dsp:cNvSpPr/>
      </dsp:nvSpPr>
      <dsp:spPr>
        <a:xfrm>
          <a:off x="2340475" y="16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BA38BF-BE27-41D7-9FE3-AAE0DE8FC60B}">
      <dsp:nvSpPr>
        <dsp:cNvPr id="0" name=""/>
        <dsp:cNvSpPr/>
      </dsp:nvSpPr>
      <dsp:spPr>
        <a:xfrm>
          <a:off x="2472332" y="12543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εγώ</a:t>
          </a:r>
        </a:p>
      </dsp:txBody>
      <dsp:txXfrm>
        <a:off x="2494403" y="147502"/>
        <a:ext cx="1142577" cy="709425"/>
      </dsp:txXfrm>
    </dsp:sp>
    <dsp:sp modelId="{61690284-06A8-4692-AAC0-E3E6DEE68DCC}">
      <dsp:nvSpPr>
        <dsp:cNvPr id="0" name=""/>
        <dsp:cNvSpPr/>
      </dsp:nvSpPr>
      <dsp:spPr>
        <a:xfrm>
          <a:off x="1252648" y="1098871"/>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64E63E-392A-4F89-982C-75A16B25F3D8}">
      <dsp:nvSpPr>
        <dsp:cNvPr id="0" name=""/>
        <dsp:cNvSpPr/>
      </dsp:nvSpPr>
      <dsp:spPr>
        <a:xfrm>
          <a:off x="1384506" y="1224136"/>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 πατέρας μου Χαράλαμπος</a:t>
          </a:r>
        </a:p>
      </dsp:txBody>
      <dsp:txXfrm>
        <a:off x="1406577" y="1246207"/>
        <a:ext cx="1142577" cy="709425"/>
      </dsp:txXfrm>
    </dsp:sp>
    <dsp:sp modelId="{9FE45456-9481-4439-8472-4050070500DD}">
      <dsp:nvSpPr>
        <dsp:cNvPr id="0" name=""/>
        <dsp:cNvSpPr/>
      </dsp:nvSpPr>
      <dsp:spPr>
        <a:xfrm>
          <a:off x="527431" y="219757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33BB75D-AEB1-4BA0-B88F-D6B1A77AC551}">
      <dsp:nvSpPr>
        <dsp:cNvPr id="0" name=""/>
        <dsp:cNvSpPr/>
      </dsp:nvSpPr>
      <dsp:spPr>
        <a:xfrm>
          <a:off x="659288" y="232284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η γιαγιά η Γεσθημανή</a:t>
          </a:r>
        </a:p>
      </dsp:txBody>
      <dsp:txXfrm>
        <a:off x="681359" y="2344912"/>
        <a:ext cx="1142577" cy="709425"/>
      </dsp:txXfrm>
    </dsp:sp>
    <dsp:sp modelId="{F491BADB-83C2-41A8-B58F-9171CD2B7C39}">
      <dsp:nvSpPr>
        <dsp:cNvPr id="0" name=""/>
        <dsp:cNvSpPr/>
      </dsp:nvSpPr>
      <dsp:spPr>
        <a:xfrm>
          <a:off x="1977866" y="219757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E0CA84-D0B8-45A1-909C-9B7138EA4084}">
      <dsp:nvSpPr>
        <dsp:cNvPr id="0" name=""/>
        <dsp:cNvSpPr/>
      </dsp:nvSpPr>
      <dsp:spPr>
        <a:xfrm>
          <a:off x="2109724" y="232284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 παππούς ο Γιάννης</a:t>
          </a:r>
        </a:p>
      </dsp:txBody>
      <dsp:txXfrm>
        <a:off x="2131795" y="2344912"/>
        <a:ext cx="1142577" cy="709425"/>
      </dsp:txXfrm>
    </dsp:sp>
    <dsp:sp modelId="{D4AB909A-C10D-43EA-B6E1-3BEC7ECC9822}">
      <dsp:nvSpPr>
        <dsp:cNvPr id="0" name=""/>
        <dsp:cNvSpPr/>
      </dsp:nvSpPr>
      <dsp:spPr>
        <a:xfrm>
          <a:off x="3428301" y="1098871"/>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F7CC20-5EC4-4B28-B140-D3663273703A}">
      <dsp:nvSpPr>
        <dsp:cNvPr id="0" name=""/>
        <dsp:cNvSpPr/>
      </dsp:nvSpPr>
      <dsp:spPr>
        <a:xfrm>
          <a:off x="3560159" y="1224136"/>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η μητέρα μου Ευγενία</a:t>
          </a:r>
        </a:p>
      </dsp:txBody>
      <dsp:txXfrm>
        <a:off x="3582230" y="1246207"/>
        <a:ext cx="1142577" cy="709425"/>
      </dsp:txXfrm>
    </dsp:sp>
    <dsp:sp modelId="{5BB50C23-CC34-4D5E-9C00-337AD38FDAFF}">
      <dsp:nvSpPr>
        <dsp:cNvPr id="0" name=""/>
        <dsp:cNvSpPr/>
      </dsp:nvSpPr>
      <dsp:spPr>
        <a:xfrm>
          <a:off x="3428301" y="2197576"/>
          <a:ext cx="1186719" cy="753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D29A87-45BC-45AC-803E-721062A6B970}">
      <dsp:nvSpPr>
        <dsp:cNvPr id="0" name=""/>
        <dsp:cNvSpPr/>
      </dsp:nvSpPr>
      <dsp:spPr>
        <a:xfrm>
          <a:off x="3560159" y="2322841"/>
          <a:ext cx="1186719" cy="753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η γιαγιά η Τριανταφυλλιά </a:t>
          </a:r>
        </a:p>
      </dsp:txBody>
      <dsp:txXfrm>
        <a:off x="3582230" y="2344912"/>
        <a:ext cx="1142577" cy="70942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7A"/>
    <w:rsid w:val="00822615"/>
    <w:rsid w:val="00CB1A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41B484C97D7417A9B72097D88FC0611">
    <w:name w:val="741B484C97D7417A9B72097D88FC0611"/>
    <w:rsid w:val="00CB1A7A"/>
  </w:style>
  <w:style w:type="paragraph" w:customStyle="1" w:styleId="336B5D3181C34594BDA46141E0B3FCBD">
    <w:name w:val="336B5D3181C34594BDA46141E0B3FCBD"/>
    <w:rsid w:val="00CB1A7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41B484C97D7417A9B72097D88FC0611">
    <w:name w:val="741B484C97D7417A9B72097D88FC0611"/>
    <w:rsid w:val="00CB1A7A"/>
  </w:style>
  <w:style w:type="paragraph" w:customStyle="1" w:styleId="336B5D3181C34594BDA46141E0B3FCBD">
    <w:name w:val="336B5D3181C34594BDA46141E0B3FCBD"/>
    <w:rsid w:val="00CB1A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Άποψη">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ΕΡΓΑΣΙΑ ΣΤΙΣ ΝΕΕΣ ΤΕΧΝΟΛΟΓΙΕΣ – 1η ΕΡΓΑΣΙΑ - WORD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07220A-372B-49F9-ACF8-244AB15A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14</Pages>
  <Words>3028</Words>
  <Characters>16352</Characters>
  <Application>Microsoft Office Word</Application>
  <DocSecurity>0</DocSecurity>
  <Lines>136</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Karagiozi Ioanna</dc:creator>
  <cp:lastModifiedBy>Savvas-Ioanna</cp:lastModifiedBy>
  <cp:revision>7</cp:revision>
  <dcterms:created xsi:type="dcterms:W3CDTF">2018-03-26T18:33:00Z</dcterms:created>
  <dcterms:modified xsi:type="dcterms:W3CDTF">2018-03-26T22:46:00Z</dcterms:modified>
</cp:coreProperties>
</file>